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wmf" ContentType="image/x-wmf"/>
  <Override PartName="/word/media/image2.png" ContentType="image/pn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spacing w:before="238" w:after="280"/>
        <w:jc w:val="center"/>
        <w:rPr>
          <w:rFonts w:ascii="Arial" w:hAnsi="Arial" w:eastAsia="SimSun" w:cs="Arial"/>
          <w:b/>
          <w:bCs/>
          <w:color w:val="003893"/>
          <w:kern w:val="2"/>
          <w:sz w:val="32"/>
          <w:szCs w:val="32"/>
          <w:lang w:val="cs-CZ" w:eastAsia="hi-IN" w:bidi="hi-IN"/>
          <w:ins w:id="1" w:author="Neznámý autor" w:date="2024-04-08T16:12:46Z"/>
        </w:rPr>
      </w:pPr>
      <w:ins w:id="0" w:author="Neznámý autor" w:date="2024-04-08T16:12:46Z">
        <w:r>
          <w:rPr>
            <w:rFonts w:eastAsia="SimSun" w:cs="Arial"/>
            <w:b/>
            <w:bCs/>
            <w:color w:val="003893"/>
            <w:kern w:val="2"/>
            <w:sz w:val="32"/>
            <w:szCs w:val="32"/>
            <w:lang w:val="cs-CZ" w:eastAsia="hi-IN" w:bidi="hi-IN"/>
          </w:rPr>
          <w:t>Formulář nabídky</w:t>
        </w:r>
      </w:ins>
    </w:p>
    <w:p>
      <w:pPr>
        <w:pStyle w:val="Normal"/>
        <w:spacing w:before="238" w:after="28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lang w:val="cs-CZ" w:eastAsia="hi-IN" w:bidi="hi-IN"/>
          <w:ins w:id="3" w:author="Neznámý autor" w:date="2024-04-08T16:15:46Z"/>
        </w:rPr>
      </w:pPr>
      <w:ins w:id="2" w:author="Neznámý autor" w:date="2024-04-08T16:15:4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lang w:val="cs-CZ" w:eastAsia="hi-IN" w:bidi="hi-IN"/>
          </w:rPr>
          <w:t>Identifikace výběrového řízení:</w:t>
        </w:r>
      </w:ins>
    </w:p>
    <w:p>
      <w:pPr>
        <w:pStyle w:val="Normal"/>
        <w:spacing w:before="238" w:after="280"/>
        <w:jc w:val="center"/>
        <w:rPr>
          <w:ins w:id="10" w:author="Neznámý autor" w:date="2023-05-12T11:03:40Z"/>
        </w:rPr>
      </w:pPr>
      <w:ins w:id="4" w:author="Neznámý autor" w:date="2024-04-08T16:15:46Z">
        <w:r>
          <w:rPr>
            <w:rFonts w:eastAsia="SimSun" w:cs="Lucida Sans"/>
            <w:b w:val="false"/>
            <w:bCs w:val="false"/>
            <w:color w:val="000000"/>
            <w:kern w:val="2"/>
            <w:sz w:val="22"/>
            <w:szCs w:val="24"/>
            <w:lang w:val="cs-CZ" w:eastAsia="hi-IN" w:bidi="hi-IN"/>
          </w:rPr>
          <w:t>O</w:t>
        </w:r>
      </w:ins>
      <w:ins w:id="5" w:author="Neznámý autor" w:date="2024-04-08T16:15:46Z">
        <w:r>
          <w:rPr>
            <w:rFonts w:eastAsia="SimSun" w:cs="Lucida Sans"/>
            <w:b w:val="false"/>
            <w:bCs w:val="false"/>
            <w:color w:val="000000"/>
            <w:kern w:val="2"/>
            <w:sz w:val="22"/>
            <w:szCs w:val="24"/>
            <w:lang w:val="cs-CZ" w:eastAsia="hi-IN" w:bidi="hi-IN"/>
          </w:rPr>
          <w:t>světová kampaň Safer Internet Centru</w:t>
        </w:r>
      </w:ins>
      <w:ins w:id="6" w:author="Neznámý autor" w:date="2024-04-08T16:15:46Z">
        <w:r>
          <w:rPr>
            <w:rFonts w:eastAsia="SimSun" w:cs="Lucida Sans"/>
            <w:b w:val="false"/>
            <w:bCs w:val="false"/>
            <w:color w:val="000000"/>
            <w:kern w:val="2"/>
            <w:sz w:val="22"/>
            <w:szCs w:val="24"/>
            <w:lang w:val="cs-CZ" w:eastAsia="hi-IN" w:bidi="hi-IN"/>
          </w:rPr>
          <w:t>m</w:t>
        </w:r>
      </w:ins>
      <w:ins w:id="7" w:author="Neznámý autor" w:date="2024-04-08T16:15:46Z">
        <w:r>
          <w:rPr>
            <w:rFonts w:eastAsia="SimSun" w:cs="Lucida Sans"/>
            <w:b w:val="false"/>
            <w:bCs w:val="false"/>
            <w:color w:val="000000"/>
            <w:kern w:val="2"/>
            <w:sz w:val="22"/>
            <w:szCs w:val="24"/>
            <w:lang w:val="cs-CZ" w:eastAsia="hi-IN" w:bidi="hi-IN"/>
          </w:rPr>
          <w:t xml:space="preserve"> ČR 2024/2025</w:t>
        </w:r>
      </w:ins>
      <w:ins w:id="8" w:author="Neznámý autor" w:date="2024-04-08T16:15:4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lang w:val="cs-CZ" w:eastAsia="hi-IN" w:bidi="hi-IN"/>
          </w:rPr>
          <w:t xml:space="preserve"> </w:t>
        </w:r>
      </w:ins>
      <w:ins w:id="9" w:author="Neznámý autor" w:date="2023-05-12T11:03:40Z">
        <w:r>
          <w:rPr>
            <w:rFonts w:cs="Arial"/>
            <w:b/>
            <w:bCs/>
            <w:color w:val="003893"/>
            <w:sz w:val="32"/>
            <w:szCs w:val="32"/>
          </w:rPr>
          <w:t xml:space="preserve"> 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lang w:val="cs-CZ" w:eastAsia="hi-IN" w:bidi="hi-IN"/>
          <w:ins w:id="12" w:author="Neznámý autor" w:date="2024-04-08T16:15:51Z"/>
        </w:rPr>
      </w:pPr>
      <w:ins w:id="11" w:author="Neznámý autor" w:date="2024-04-08T16:15:51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lang w:val="cs-CZ" w:eastAsia="hi-IN" w:bidi="hi-IN"/>
          </w:rPr>
          <w:t>Identifikační údaje účastníka: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15" w:author="Neznámý autor" w:date="2024-04-08T16:17:09Z"/>
        </w:rPr>
      </w:pPr>
      <w:ins w:id="13" w:author="Neznámý autor" w:date="2024-04-08T16:15:51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Název/obchodní firma/jméno: </w:t>
          <w:tab/>
          <w:tab/>
        </w:r>
      </w:ins>
      <w:ins w:id="14" w:author="Neznámý autor" w:date="2024-04-08T16:15:51Z">
        <w:r>
          <w:rPr>
            <w:rFonts w:eastAsia="SimSun" w:cs="Lucida Sans"/>
            <w:b w:val="false"/>
            <w:bCs w:val="false"/>
            <w:color w:val="666666"/>
            <w:kern w:val="2"/>
            <w:sz w:val="22"/>
            <w:szCs w:val="24"/>
            <w:shd w:fill="FFFF00" w:val="clear"/>
            <w:lang w:val="cs-CZ" w:eastAsia="hi-IN" w:bidi="hi-IN"/>
          </w:rPr>
          <w:t>xxxx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18" w:author="Neznámý autor" w:date="2024-04-08T16:17:09Z"/>
        </w:rPr>
      </w:pPr>
      <w:ins w:id="16" w:author="Neznámý autor" w:date="2024-04-08T16:17:09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Sídlo:</w:t>
          <w:tab/>
          <w:tab/>
          <w:tab/>
          <w:tab/>
          <w:tab/>
          <w:tab/>
        </w:r>
      </w:ins>
      <w:ins w:id="17" w:author="Neznámý autor" w:date="2024-04-08T16:17:09Z">
        <w:r>
          <w:rPr>
            <w:rFonts w:eastAsia="SimSun" w:cs="Lucida Sans"/>
            <w:b w:val="false"/>
            <w:bCs w:val="false"/>
            <w:color w:val="666666"/>
            <w:kern w:val="2"/>
            <w:sz w:val="22"/>
            <w:szCs w:val="24"/>
            <w:shd w:fill="FFFF00" w:val="clear"/>
            <w:lang w:val="cs-CZ" w:eastAsia="hi-IN" w:bidi="hi-IN"/>
          </w:rPr>
          <w:t>xxxx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21" w:author="Neznámý autor" w:date="2024-04-08T16:17:09Z"/>
        </w:rPr>
      </w:pPr>
      <w:ins w:id="19" w:author="Neznámý autor" w:date="2024-04-08T16:17:09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IČ (je-li přiděleno):</w:t>
          <w:tab/>
          <w:tab/>
          <w:tab/>
          <w:tab/>
        </w:r>
      </w:ins>
      <w:ins w:id="20" w:author="Neznámý autor" w:date="2024-04-08T16:17:09Z">
        <w:r>
          <w:rPr>
            <w:rFonts w:eastAsia="SimSun" w:cs="Lucida Sans"/>
            <w:b w:val="false"/>
            <w:bCs w:val="false"/>
            <w:color w:val="666666"/>
            <w:kern w:val="2"/>
            <w:sz w:val="22"/>
            <w:szCs w:val="24"/>
            <w:shd w:fill="FFFF00" w:val="clear"/>
            <w:lang w:val="cs-CZ" w:eastAsia="hi-IN" w:bidi="hi-IN"/>
          </w:rPr>
          <w:t>xxxx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25" w:author="Neznámý autor" w:date="2024-04-08T16:17:09Z"/>
        </w:rPr>
      </w:pPr>
      <w:ins w:id="22" w:author="Neznámý autor" w:date="2024-04-08T16:17:09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Zastoupen:</w:t>
          <w:tab/>
          <w:tab/>
          <w:tab/>
          <w:tab/>
          <w:tab/>
        </w:r>
      </w:ins>
      <w:ins w:id="23" w:author="Neznámý autor" w:date="2024-04-08T16:17:09Z">
        <w:r>
          <w:rPr>
            <w:rFonts w:eastAsia="SimSun" w:cs="Lucida Sans"/>
            <w:b w:val="false"/>
            <w:bCs w:val="false"/>
            <w:color w:val="666666"/>
            <w:kern w:val="2"/>
            <w:sz w:val="22"/>
            <w:szCs w:val="24"/>
            <w:shd w:fill="FFFF00" w:val="clear"/>
            <w:lang w:val="cs-CZ" w:eastAsia="hi-IN" w:bidi="hi-IN"/>
          </w:rPr>
          <w:t>jméno, funkce</w:t>
        </w:r>
      </w:ins>
      <w:ins w:id="24" w:author="Neznámý autor" w:date="2024-04-08T16:17:09Z">
        <w:r>
          <w:rPr>
            <w:rStyle w:val="FootnoteReference"/>
            <w:rFonts w:eastAsia="SimSun" w:cs="Lucida Sans"/>
            <w:b w:val="false"/>
            <w:bCs w:val="false"/>
            <w:color w:val="666666"/>
            <w:kern w:val="2"/>
            <w:sz w:val="22"/>
            <w:szCs w:val="24"/>
            <w:shd w:fill="FFFF00" w:val="clear"/>
            <w:lang w:val="cs-CZ" w:eastAsia="hi-IN" w:bidi="hi-IN"/>
          </w:rPr>
          <w:footnoteReference w:id="2"/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28" w:author="Neznámý autor" w:date="2024-04-08T16:17:09Z"/>
        </w:rPr>
      </w:pPr>
      <w:ins w:id="26" w:author="Neznámý autor" w:date="2024-04-08T16:17:09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Kontaktní osoba:</w:t>
          <w:tab/>
          <w:tab/>
          <w:tab/>
          <w:tab/>
        </w:r>
      </w:ins>
      <w:ins w:id="27" w:author="Neznámý autor" w:date="2024-04-08T16:17:09Z">
        <w:r>
          <w:rPr>
            <w:rFonts w:eastAsia="SimSun" w:cs="Lucida Sans"/>
            <w:b w:val="false"/>
            <w:bCs w:val="false"/>
            <w:color w:val="666666"/>
            <w:kern w:val="2"/>
            <w:sz w:val="22"/>
            <w:szCs w:val="24"/>
            <w:shd w:fill="FFFF00" w:val="clear"/>
            <w:lang w:val="cs-CZ" w:eastAsia="hi-IN" w:bidi="hi-IN"/>
          </w:rPr>
          <w:t>jméno, příjmení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31" w:author="Neznámý autor" w:date="2024-04-08T16:17:09Z"/>
        </w:rPr>
      </w:pPr>
      <w:ins w:id="29" w:author="Neznámý autor" w:date="2024-04-08T16:17:09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tel. číslo kontaktní osoby:</w:t>
          <w:tab/>
          <w:tab/>
          <w:tab/>
        </w:r>
      </w:ins>
      <w:ins w:id="30" w:author="Neznámý autor" w:date="2024-04-08T16:17:09Z">
        <w:r>
          <w:rPr>
            <w:rFonts w:eastAsia="SimSun" w:cs="Lucida Sans"/>
            <w:b w:val="false"/>
            <w:bCs w:val="false"/>
            <w:color w:val="666666"/>
            <w:kern w:val="2"/>
            <w:sz w:val="22"/>
            <w:szCs w:val="24"/>
            <w:shd w:fill="FFFF00" w:val="clear"/>
            <w:lang w:val="cs-CZ" w:eastAsia="hi-IN" w:bidi="hi-IN"/>
          </w:rPr>
          <w:t>xxxx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35" w:author="Neznámý autor" w:date="2024-04-08T16:19:03Z"/>
        </w:rPr>
      </w:pPr>
      <w:ins w:id="32" w:author="Neznámý autor" w:date="2024-04-08T16:17:09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e-mail kontaktní osoby:</w:t>
          <w:tab/>
        </w:r>
      </w:ins>
      <w:ins w:id="33" w:author="Neznámý autor" w:date="2024-04-08T16:19:03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ab/>
          <w:tab/>
        </w:r>
      </w:ins>
      <w:ins w:id="34" w:author="Neznámý autor" w:date="2024-04-08T16:19:03Z">
        <w:r>
          <w:rPr>
            <w:rFonts w:eastAsia="SimSun" w:cs="Lucida Sans"/>
            <w:b w:val="false"/>
            <w:bCs w:val="false"/>
            <w:color w:val="666666"/>
            <w:kern w:val="2"/>
            <w:sz w:val="22"/>
            <w:szCs w:val="24"/>
            <w:shd w:fill="FFFF00" w:val="clear"/>
            <w:lang w:val="cs-CZ" w:eastAsia="hi-IN" w:bidi="hi-IN"/>
          </w:rPr>
          <w:t>xxxx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37" w:author="Neznámý autor" w:date="2024-04-08T16:19:03Z"/>
        </w:rPr>
      </w:pPr>
      <w:ins w:id="36" w:author="Neznámý autor" w:date="2024-04-08T16:19:03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39" w:author="Neznámý autor" w:date="2024-04-08T16:19:03Z"/>
        </w:rPr>
      </w:pPr>
      <w:ins w:id="38" w:author="Neznámý autor" w:date="2024-04-08T16:19:03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43" w:author="Neznámý autor" w:date="2024-04-08T16:22:47Z"/>
        </w:rPr>
      </w:pPr>
      <w:ins w:id="40" w:author="Neznámý autor" w:date="2024-04-08T16:22:47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Účastník vyplnění pouze pole, která jsou </w:t>
        </w:r>
      </w:ins>
      <w:ins w:id="41" w:author="Neznámý autor" w:date="2024-04-08T16:22:47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žlutě </w:t>
        </w:r>
      </w:ins>
      <w:ins w:id="42" w:author="Neznámý autor" w:date="2024-04-08T16:22:47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vyznačena. 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45" w:author="Neznámý autor" w:date="2024-04-08T16:22:47Z"/>
        </w:rPr>
      </w:pPr>
      <w:ins w:id="44" w:author="Neznámý autor" w:date="2024-04-08T16:22:47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lang w:val="cs-CZ" w:eastAsia="hi-IN" w:bidi="hi-IN"/>
          <w:ins w:id="47" w:author="Neznámý autor" w:date="2024-04-08T16:25:55Z"/>
        </w:rPr>
      </w:pPr>
      <w:ins w:id="46" w:author="Neznámý autor" w:date="2024-04-08T16:22:47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lang w:val="cs-CZ" w:eastAsia="hi-IN" w:bidi="hi-IN"/>
          </w:rPr>
          <w:t>1. Prohlášení účastníka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b w:val="false"/>
          <w:bCs w:val="false"/>
          <w:color w:val="auto"/>
          <w:ins w:id="56" w:author="Neznámý autor" w:date="2024-04-08T16:28:34Z"/>
        </w:rPr>
      </w:pPr>
      <w:ins w:id="48" w:author="Neznámý autor" w:date="2024-04-08T16:25:55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Ú</w:t>
        </w:r>
      </w:ins>
      <w:ins w:id="49" w:author="Neznámý autor" w:date="2024-04-08T16:25:55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častník, který se uchází o předmět výběrového řízení, tímto předkládá formulář nabídky </w:t>
        </w:r>
      </w:ins>
      <w:ins w:id="50" w:author="Neznámý autor" w:date="2024-04-08T16:25:55Z">
        <w:r>
          <w:rPr>
            <w:rFonts w:eastAsia="SimSun" w:cs="Lucida Sans"/>
            <w:b w:val="false"/>
            <w:bCs w:val="false"/>
            <w:color w:val="000000"/>
            <w:kern w:val="2"/>
            <w:sz w:val="22"/>
            <w:szCs w:val="24"/>
            <w:shd w:fill="auto" w:val="clear"/>
            <w:lang w:val="cs-CZ" w:eastAsia="hi-IN" w:bidi="hi-IN"/>
          </w:rPr>
          <w:t>spolu s přílohami požadovanými zadávací dokumentací</w:t>
        </w:r>
      </w:ins>
      <w:ins w:id="51" w:author="Neznámý autor" w:date="2024-04-08T16:25:55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 z</w:t>
        </w:r>
      </w:ins>
      <w:ins w:id="52" w:author="Neznámý autor" w:date="2024-04-08T16:27:00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a účelem prokázání splnění jednotlivých požadavků </w:t>
        </w:r>
      </w:ins>
      <w:ins w:id="53" w:author="Neznámý autor" w:date="2024-04-08T16:27:00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zadavatele</w:t>
        </w:r>
      </w:ins>
      <w:ins w:id="54" w:author="Neznámý autor" w:date="2024-04-08T16:27:00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, </w:t>
        </w:r>
      </w:ins>
      <w:ins w:id="55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kterými je podmiňována účast ve výběrovém řízení. 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58" w:author="Neznámý autor" w:date="2024-04-08T16:28:34Z"/>
        </w:rPr>
      </w:pPr>
      <w:ins w:id="57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60" w:author="Neznámý autor" w:date="2024-04-08T16:28:34Z"/>
        </w:rPr>
      </w:pPr>
      <w:ins w:id="59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Účastník čestně prohlašuje, že: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lang w:val="cs-CZ" w:eastAsia="hi-IN" w:bidi="hi-IN"/>
          <w:ins w:id="62" w:author="Neznámý autor" w:date="2024-04-08T16:28:34Z"/>
        </w:rPr>
      </w:pPr>
      <w:ins w:id="61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b w:val="false"/>
          <w:bCs w:val="false"/>
          <w:color w:val="auto"/>
          <w:ins w:id="68" w:author="Neznámý autor" w:date="2024-04-08T16:28:34Z"/>
        </w:rPr>
      </w:pPr>
      <w:ins w:id="63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a) </w:t>
        </w:r>
      </w:ins>
      <w:ins w:id="64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se </w:t>
        </w:r>
      </w:ins>
      <w:ins w:id="65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pečlivě seznámil se zadávacími podmínkami, porozuměl j</w:t>
        </w:r>
      </w:ins>
      <w:ins w:id="66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im</w:t>
        </w:r>
      </w:ins>
      <w:ins w:id="67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 a mj. tak používá veškeré pojmy a zkratky v souladu se zadávací dokumentací;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ins w:id="72" w:author="Neznámý autor" w:date="2024-04-08T16:28:34Z"/>
        </w:rPr>
      </w:pPr>
      <w:ins w:id="69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b) </w:t>
        </w:r>
      </w:ins>
      <w:ins w:id="70" w:author="Neznámý autor" w:date="2024-04-08T16:28:34Z">
        <w:r>
          <w:rPr>
            <w:rFonts w:eastAsia="Calibri" w:cs="Arial Narrow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v</w:t>
        </w:r>
      </w:ins>
      <w:ins w:id="71" w:author="Neznámý autor" w:date="2024-04-08T16:28:34Z">
        <w:r>
          <w:rPr>
            <w:rFonts w:eastAsia="Calibri" w:cs="Arial Narrow"/>
          </w:rPr>
          <w:t>ýše uvedená kontaktní osoba je oprávněna k jednání za účastníka v rámci výběrového řízení;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ins w:id="77" w:author="Neznámý autor" w:date="2024-04-08T16:28:34Z"/>
        </w:rPr>
      </w:pPr>
      <w:ins w:id="73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u w:val="none"/>
            <w:lang w:val="cs-CZ" w:eastAsia="hi-IN" w:bidi="hi-IN"/>
          </w:rPr>
          <w:t xml:space="preserve">c) jako výhradní prostředek komunikace ve výběrovém řízní přijímá e-mailovou adresu </w:t>
        </w:r>
      </w:ins>
      <w:ins w:id="74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u w:val="none"/>
            <w:lang w:val="cs-CZ" w:eastAsia="hi-IN" w:bidi="hi-IN"/>
          </w:rPr>
          <w:t>info</w:t>
        </w:r>
      </w:ins>
      <w:ins w:id="75" w:author="Neznámý autor" w:date="2024-04-08T16:28:34Z">
        <w:r>
          <w:rPr>
            <w:b w:val="false"/>
            <w:bCs w:val="false"/>
            <w:color w:val="auto"/>
          </w:rPr>
          <w:t>@bezpecnyinternet.cz</w:t>
        </w:r>
      </w:ins>
      <w:ins w:id="76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u w:val="none"/>
            <w:lang w:val="cs-CZ" w:eastAsia="hi-IN" w:bidi="hi-IN"/>
          </w:rPr>
          <w:t>, nestanoví-li zadavatel u konkrétního úkonu jinak;</w:t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ins w:id="91" w:author="Neznámý autor" w:date="2024-04-08T17:26:08Z"/>
        </w:rPr>
      </w:pPr>
      <w:ins w:id="78" w:author="Neznámý autor" w:date="2024-04-08T16:28:34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d) je srozuměn s tím, že veškeré </w:t>
        </w:r>
      </w:ins>
      <w:ins w:id="79" w:author="Neznámý autor" w:date="2024-04-08T17:28:46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dokumenty </w:t>
        </w:r>
      </w:ins>
      <w:ins w:id="80" w:author="Neznámý autor" w:date="2024-04-08T17:26:08Z">
        <w:r>
          <w:rPr>
            <w:rFonts w:eastAsia="Calibri" w:cs="Arial Narrow"/>
          </w:rPr>
          <w:t xml:space="preserve">se považují za řádně doručené dnem jejich doručení </w:t>
        </w:r>
      </w:ins>
      <w:ins w:id="81" w:author="Neznámý autor" w:date="2024-04-08T17:26:08Z">
        <w:r>
          <w:rPr>
            <w:rFonts w:eastAsia="Calibri" w:cs="Arial Narrow"/>
          </w:rPr>
          <w:t xml:space="preserve">na </w:t>
        </w:r>
      </w:ins>
      <w:ins w:id="82" w:author="Neznámý autor" w:date="2024-04-08T17:26:08Z">
        <w:r>
          <w:rPr>
            <w:rFonts w:eastAsia="Calibri" w:cs="Arial Narrow"/>
          </w:rPr>
          <w:t>úč</w:t>
        </w:r>
      </w:ins>
      <w:ins w:id="83" w:author="Neznámý autor" w:date="2024-04-08T17:26:08Z">
        <w:r>
          <w:rPr>
            <w:rFonts w:eastAsia="Calibri" w:cs="Arial Narrow"/>
          </w:rPr>
          <w:t>et</w:t>
        </w:r>
      </w:ins>
      <w:ins w:id="84" w:author="Neznámý autor" w:date="2024-04-08T17:26:08Z">
        <w:r>
          <w:rPr>
            <w:rFonts w:eastAsia="Calibri" w:cs="Arial Narrow"/>
          </w:rPr>
          <w:t xml:space="preserve"> </w:t>
        </w:r>
      </w:ins>
      <w:ins w:id="85" w:author="Neznámý autor" w:date="2024-04-08T17:26:08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na e-mailov</w:t>
        </w:r>
      </w:ins>
      <w:ins w:id="86" w:author="Neznámý autor" w:date="2024-04-08T17:26:08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é</w:t>
        </w:r>
      </w:ins>
      <w:ins w:id="87" w:author="Neznámý autor" w:date="2024-04-08T17:26:08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 xml:space="preserve"> adresu </w:t>
        </w:r>
      </w:ins>
      <w:ins w:id="88" w:author="Neznámý autor" w:date="2024-04-08T17:26:08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info</w:t>
        </w:r>
      </w:ins>
      <w:ins w:id="89" w:author="Neznámý autor" w:date="2024-04-08T17:26:08Z">
        <w:r>
          <w:rPr/>
          <w:t>@bezpecnyinternet.cz</w:t>
        </w:r>
      </w:ins>
      <w:ins w:id="90" w:author="Neznámý autor" w:date="2024-04-08T17:26:08Z">
        <w:r>
          <w:rPr>
            <w:rFonts w:eastAsia="SimSun" w:cs="Lucida Sans"/>
            <w:b w:val="false"/>
            <w:bCs w:val="false"/>
            <w:color w:val="auto"/>
            <w:kern w:val="2"/>
            <w:sz w:val="22"/>
            <w:szCs w:val="24"/>
            <w:lang w:val="cs-CZ" w:eastAsia="hi-IN" w:bidi="hi-IN"/>
          </w:rPr>
          <w:t>.</w:t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Arial"/>
          <w:b w:val="false"/>
          <w:bCs w:val="false"/>
          <w:color w:val="004586"/>
          <w:kern w:val="2"/>
          <w:sz w:val="22"/>
          <w:szCs w:val="36"/>
          <w:shd w:fill="auto" w:val="clear"/>
          <w:lang w:val="cs-CZ" w:eastAsia="hi-IN" w:bidi="hi-IN"/>
          <w:ins w:id="93" w:author="Neznámý autor" w:date="2024-04-08T17:32:40Z"/>
        </w:rPr>
      </w:pPr>
      <w:ins w:id="92" w:author="Neznámý autor" w:date="2024-04-08T17:32:40Z">
        <w:r>
          <w:rPr>
            <w:rFonts w:eastAsia="SimSun" w:cs="Arial"/>
            <w:b w:val="false"/>
            <w:bCs w:val="false"/>
            <w:color w:val="004586"/>
            <w:kern w:val="2"/>
            <w:sz w:val="22"/>
            <w:szCs w:val="36"/>
            <w:shd w:fill="auto" w:val="clear"/>
            <w:lang w:val="cs-CZ" w:eastAsia="hi-IN" w:bidi="hi-IN"/>
          </w:rPr>
        </w:r>
      </w:ins>
    </w:p>
    <w:p>
      <w:pPr>
        <w:pStyle w:val="Normal"/>
        <w:bidi w:val="0"/>
        <w:spacing w:lineRule="auto" w:line="256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95" w:author="Neznámý autor" w:date="2024-04-08T17:32:40Z"/>
        </w:rPr>
      </w:pPr>
      <w:ins w:id="94" w:author="Neznámý autor" w:date="2024-04-08T17:32:40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ins w:id="99" w:author="Neznámý autor" w:date="2024-04-08T17:32:40Z"/>
        </w:rPr>
      </w:pPr>
      <w:ins w:id="96" w:author="Neznámý autor" w:date="2024-04-08T17:32:40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  <w:t>2</w:t>
        </w:r>
      </w:ins>
      <w:ins w:id="97" w:author="Neznámý autor" w:date="2024-04-08T17:32:40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  <w:t>. P</w:t>
        </w:r>
      </w:ins>
      <w:ins w:id="98" w:author="Neznámý autor" w:date="2024-04-08T17:32:40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  <w:t>ožadavky na předmět výběrového řízení, podmínky plnění</w:t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ins w:id="102" w:author="Neznámý autor" w:date="2024-04-08T17:32:40Z"/>
        </w:rPr>
      </w:pPr>
      <w:ins w:id="100" w:author="Neznámý autor" w:date="2024-04-08T17:32:40Z">
        <w:r>
          <w:rPr>
            <w:rFonts w:eastAsia="SimSun" w:cs="Lucida Sans"/>
            <w:b w:val="false"/>
            <w:bCs w:val="false"/>
            <w:color w:val="000000"/>
            <w:kern w:val="2"/>
            <w:sz w:val="22"/>
            <w:szCs w:val="24"/>
            <w:shd w:fill="auto" w:val="clear"/>
            <w:lang w:val="cs-CZ" w:eastAsia="hi-IN" w:bidi="hi-IN"/>
          </w:rPr>
          <w:t>Účastn</w:t>
        </w:r>
      </w:ins>
      <w:ins w:id="101" w:author="Neznámý autor" w:date="2024-04-08T17:32:40Z">
        <w:r>
          <w:rPr/>
          <w:t>ík čestně prohlašuje, že :</w:t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ins w:id="104" w:author="Neznámý autor" w:date="2024-04-08T17:32:40Z"/>
        </w:rPr>
      </w:pPr>
      <w:ins w:id="103" w:author="Neznámý autor" w:date="2024-04-08T17:32:40Z">
        <w:r>
          <w:rPr/>
        </w:r>
      </w:ins>
    </w:p>
    <w:p>
      <w:pPr>
        <w:pStyle w:val="Normal"/>
        <w:numPr>
          <w:ilvl w:val="0"/>
          <w:numId w:val="4"/>
        </w:numPr>
        <w:tabs>
          <w:tab w:val="clear" w:pos="708"/>
          <w:tab w:val="left" w:pos="340" w:leader="none"/>
        </w:tabs>
        <w:bidi w:val="0"/>
        <w:spacing w:lineRule="atLeast" w:line="280"/>
        <w:ind w:hanging="360" w:start="851" w:end="0"/>
        <w:rPr>
          <w:ins w:id="108" w:author="Neznámý autor" w:date="2024-04-08T17:32:40Z"/>
        </w:rPr>
      </w:pPr>
      <w:ins w:id="105" w:author="Neznámý autor" w:date="2024-04-08T17:32:40Z">
        <w:r>
          <w:rPr/>
          <w:t xml:space="preserve">splňuje veškeré požadavky zadavatele na předmět </w:t>
        </w:r>
      </w:ins>
      <w:ins w:id="106" w:author="Neznámý autor" w:date="2024-04-08T17:32:40Z">
        <w:r>
          <w:rPr>
            <w:rFonts w:eastAsia="SimSun" w:cs="Lucida Sans"/>
            <w:kern w:val="2"/>
            <w:sz w:val="22"/>
            <w:szCs w:val="24"/>
            <w:lang w:val="cs-CZ" w:eastAsia="hi-IN" w:bidi="hi-IN"/>
          </w:rPr>
          <w:t>výběrového řízení</w:t>
        </w:r>
      </w:ins>
      <w:ins w:id="107" w:author="Neznámý autor" w:date="2024-04-08T17:32:40Z">
        <w:r>
          <w:rPr/>
          <w:t>, a že</w:t>
        </w:r>
      </w:ins>
    </w:p>
    <w:p>
      <w:pPr>
        <w:pStyle w:val="Normal"/>
        <w:numPr>
          <w:ilvl w:val="0"/>
          <w:numId w:val="4"/>
        </w:numPr>
        <w:tabs>
          <w:tab w:val="clear" w:pos="708"/>
          <w:tab w:val="left" w:pos="340" w:leader="none"/>
        </w:tabs>
        <w:bidi w:val="0"/>
        <w:spacing w:lineRule="atLeast" w:line="280"/>
        <w:ind w:hanging="360" w:start="851" w:end="0"/>
        <w:rPr>
          <w:ins w:id="112" w:author="Neznámý autor" w:date="2024-04-08T17:32:40Z"/>
        </w:rPr>
      </w:pPr>
      <w:ins w:id="109" w:author="Neznámý autor" w:date="2024-04-08T17:32:40Z">
        <w:r>
          <w:rPr/>
          <w:t xml:space="preserve">je pro případ uzavření smlouvy na </w:t>
        </w:r>
      </w:ins>
      <w:ins w:id="110" w:author="Neznámý autor" w:date="2024-04-08T17:32:40Z">
        <w:r>
          <w:rPr>
            <w:rFonts w:eastAsia="SimSun" w:cs="Lucida Sans"/>
            <w:kern w:val="2"/>
            <w:sz w:val="22"/>
            <w:szCs w:val="24"/>
            <w:lang w:val="cs-CZ" w:eastAsia="hi-IN" w:bidi="hi-IN"/>
          </w:rPr>
          <w:t>předmět výběrového řízení</w:t>
        </w:r>
      </w:ins>
      <w:ins w:id="111" w:author="Neznámý autor" w:date="2024-04-08T17:32:40Z">
        <w:r>
          <w:rPr/>
          <w:t xml:space="preserve"> vázán veškerými technickými, obchodními a jinými smluvními podmínkami zadavatele.</w:t>
        </w:r>
      </w:ins>
    </w:p>
    <w:p>
      <w:pPr>
        <w:pStyle w:val="Normal"/>
        <w:numPr>
          <w:ilvl w:val="0"/>
          <w:numId w:val="0"/>
        </w:numPr>
        <w:tabs>
          <w:tab w:val="clear" w:pos="708"/>
          <w:tab w:val="left" w:pos="340" w:leader="none"/>
        </w:tabs>
        <w:bidi w:val="0"/>
        <w:spacing w:lineRule="atLeast" w:line="280"/>
        <w:ind w:hanging="0" w:start="851" w:end="0"/>
        <w:rPr>
          <w:ins w:id="114" w:author="Neznámý autor" w:date="2024-04-08T17:32:40Z"/>
        </w:rPr>
      </w:pPr>
      <w:ins w:id="113" w:author="Neznámý autor" w:date="2024-04-08T17:32:40Z">
        <w:r>
          <w:rPr/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116" w:author="Neznámý autor" w:date="2024-04-08T17:57:34Z"/>
        </w:rPr>
      </w:pPr>
      <w:ins w:id="115" w:author="Neznámý autor" w:date="2024-04-08T17:57:34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ins w:id="120" w:author="Neznámý autor" w:date="2024-04-08T17:59:06Z"/>
        </w:rPr>
      </w:pPr>
      <w:ins w:id="117" w:author="Neznámý autor" w:date="2024-04-08T17:57:34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  <w:t xml:space="preserve">3. </w:t>
        </w:r>
      </w:ins>
      <w:ins w:id="118" w:author="Neznámý autor" w:date="2024-04-08T17:57:34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  <w:t>K</w:t>
        </w:r>
      </w:ins>
      <w:ins w:id="119" w:author="Neznámý autor" w:date="2024-04-08T17:57:34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  <w:t>valifikace účastníka</w:t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122" w:author="Neznámý autor" w:date="2024-04-08T17:59:06Z"/>
        </w:rPr>
      </w:pPr>
      <w:ins w:id="121" w:author="Neznámý autor" w:date="2024-04-08T17:59:0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</w:rPr>
      </w:pPr>
      <w:r>
        <w:rPr>
          <w:rFonts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</w:rPr>
      </w:r>
    </w:p>
    <w:tbl>
      <w:tblPr>
        <w:tblW w:w="9597" w:type="dxa"/>
        <w:jc w:val="start"/>
        <w:tblInd w:w="-222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3200"/>
        <w:gridCol w:w="6397"/>
      </w:tblGrid>
      <w:tr>
        <w:trPr>
          <w:trHeight w:val="510" w:hRule="atLeast"/>
        </w:trPr>
        <w:tc>
          <w:tcPr>
            <w:tcW w:w="959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5F1" w:val="clear"/>
          </w:tcPr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/>
            </w:pPr>
            <w:ins w:id="123" w:author="Neznámý autor" w:date="2024-04-08T17:59:06Z">
              <w:r>
                <w:rPr>
                  <w:rFonts w:eastAsia="SimSun" w:cs="Lucida Sans"/>
                  <w:b/>
                  <w:bCs/>
                  <w:color w:val="000000"/>
                  <w:kern w:val="2"/>
                  <w:sz w:val="22"/>
                  <w:szCs w:val="24"/>
                  <w:shd w:fill="auto" w:val="clear"/>
                  <w:lang w:val="cs-CZ" w:eastAsia="hi-IN" w:bidi="hi-IN"/>
                </w:rPr>
                <w:t>Technick</w:t>
              </w:r>
            </w:ins>
            <w:ins w:id="124" w:author="Neznámý autor" w:date="2024-04-08T17:59:06Z">
              <w:r>
                <w:rPr>
                  <w:b/>
                </w:rPr>
                <w:t xml:space="preserve">á kvalifikace – </w:t>
              </w:r>
            </w:ins>
            <w:ins w:id="125" w:author="Neznámý autor" w:date="2024-04-08T18:15:20Z">
              <w:r>
                <w:rPr>
                  <w:rFonts w:eastAsia="SimSun" w:cs="Lucida Sans"/>
                  <w:b/>
                  <w:kern w:val="2"/>
                  <w:sz w:val="22"/>
                  <w:szCs w:val="24"/>
                  <w:lang w:val="cs-CZ" w:eastAsia="hi-IN" w:bidi="hi-IN"/>
                </w:rPr>
                <w:t>kampaně</w:t>
              </w:r>
            </w:ins>
          </w:p>
        </w:tc>
      </w:tr>
      <w:tr>
        <w:trPr>
          <w:trHeight w:val="510" w:hRule="atLeast"/>
        </w:trPr>
        <w:tc>
          <w:tcPr>
            <w:tcW w:w="959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140" w:author="Neznámý autor" w:date="2024-04-08T17:59:06Z"/>
              </w:rPr>
            </w:pPr>
            <w:ins w:id="126" w:author="Neznámý autor" w:date="2024-04-08T17:59:06Z">
              <w:r>
                <w:rPr/>
                <w:t xml:space="preserve">Účastník čestně prohlašuje, že </w:t>
              </w:r>
            </w:ins>
            <w:ins w:id="127" w:author="Neznámý autor" w:date="2024-04-08T17:59:06Z">
              <w:r>
                <w:rPr>
                  <w:sz w:val="22"/>
                  <w:szCs w:val="22"/>
                </w:rPr>
                <w:t>r</w:t>
              </w:r>
            </w:ins>
            <w:ins w:id="128" w:author="Neznámý autor" w:date="2024-04-08T17:59:06Z">
              <w:r>
                <w:rPr>
                  <w:rFonts w:eastAsia="Calibri"/>
                  <w:sz w:val="22"/>
                  <w:szCs w:val="22"/>
                </w:rPr>
                <w:t xml:space="preserve">ealizoval alespoň </w:t>
              </w:r>
            </w:ins>
            <w:ins w:id="129" w:author="Neznámý autor" w:date="2024-04-08T17:59:06Z">
              <w:r>
                <w:rPr>
                  <w:rFonts w:eastAsia="Calibri" w:cs="Mangal"/>
                  <w:b w:val="false"/>
                  <w:bCs w:val="false"/>
                  <w:kern w:val="2"/>
                  <w:sz w:val="22"/>
                  <w:szCs w:val="22"/>
                  <w:lang w:val="cs-CZ" w:eastAsia="hi-IN" w:bidi="hi-IN"/>
                </w:rPr>
                <w:t>2</w:t>
              </w:r>
            </w:ins>
            <w:ins w:id="130" w:author="Neznámý autor" w:date="2024-04-08T17:59:06Z">
              <w:r>
                <w:rPr>
                  <w:rFonts w:eastAsia="Calibri"/>
                  <w:b w:val="false"/>
                  <w:bCs w:val="false"/>
                  <w:sz w:val="22"/>
                  <w:szCs w:val="22"/>
                </w:rPr>
                <w:t xml:space="preserve"> </w:t>
              </w:r>
            </w:ins>
            <w:ins w:id="131" w:author="Neznámý autor" w:date="2024-04-08T17:59:06Z">
              <w:r>
                <w:rPr>
                  <w:rFonts w:eastAsia="Calibri" w:cs="Lucida Sans"/>
                  <w:b w:val="false"/>
                  <w:bCs w:val="false"/>
                  <w:kern w:val="2"/>
                  <w:sz w:val="22"/>
                  <w:szCs w:val="22"/>
                  <w:lang w:val="cs-CZ" w:eastAsia="hi-IN" w:bidi="hi-IN"/>
                </w:rPr>
                <w:t>zakázky</w:t>
              </w:r>
            </w:ins>
            <w:ins w:id="132" w:author="Neznámý autor" w:date="2024-04-08T17:59:06Z">
              <w:r>
                <w:rPr>
                  <w:rFonts w:eastAsia="Calibri"/>
                  <w:b w:val="false"/>
                  <w:bCs w:val="false"/>
                  <w:sz w:val="22"/>
                  <w:szCs w:val="22"/>
                </w:rPr>
                <w:t xml:space="preserve"> </w:t>
              </w:r>
            </w:ins>
            <w:ins w:id="133" w:author="Neznámý autor" w:date="2024-04-08T17:59:06Z">
              <w:r>
                <w:rPr>
                  <w:rFonts w:eastAsia="Calibri"/>
                  <w:b w:val="false"/>
                  <w:bCs w:val="false"/>
                  <w:sz w:val="22"/>
                  <w:szCs w:val="22"/>
                </w:rPr>
                <w:t xml:space="preserve">obdobného rozsahu ukončené v posledních </w:t>
              </w:r>
            </w:ins>
            <w:ins w:id="134" w:author="Neznámý autor" w:date="2024-04-08T17:59:06Z">
              <w:r>
                <w:rPr>
                  <w:rFonts w:eastAsia="Calibri" w:cs="Lucida Sans"/>
                  <w:b w:val="false"/>
                  <w:bCs w:val="false"/>
                  <w:kern w:val="2"/>
                  <w:sz w:val="22"/>
                  <w:szCs w:val="22"/>
                  <w:lang w:val="cs-CZ" w:eastAsia="hi-IN" w:bidi="hi-IN"/>
                </w:rPr>
                <w:t>3</w:t>
              </w:r>
            </w:ins>
            <w:ins w:id="135" w:author="Neznámý autor" w:date="2024-04-08T17:59:06Z">
              <w:r>
                <w:rPr>
                  <w:rFonts w:eastAsia="Calibri"/>
                  <w:b w:val="false"/>
                  <w:bCs w:val="false"/>
                  <w:sz w:val="22"/>
                  <w:szCs w:val="22"/>
                </w:rPr>
                <w:t xml:space="preserve"> </w:t>
              </w:r>
            </w:ins>
            <w:ins w:id="136" w:author="Neznámý autor" w:date="2024-04-08T17:59:06Z">
              <w:r>
                <w:rPr>
                  <w:rFonts w:eastAsia="Calibri" w:cs="Lucida Sans"/>
                  <w:b w:val="false"/>
                  <w:bCs w:val="false"/>
                  <w:kern w:val="2"/>
                  <w:sz w:val="22"/>
                  <w:szCs w:val="22"/>
                  <w:lang w:val="cs-CZ" w:eastAsia="hi-IN" w:bidi="hi-IN"/>
                </w:rPr>
                <w:t>letech</w:t>
              </w:r>
            </w:ins>
            <w:ins w:id="137" w:author="Neznámý autor" w:date="2024-04-08T17:59:06Z">
              <w:r>
                <w:rPr>
                  <w:rFonts w:eastAsia="Calibri"/>
                  <w:b w:val="false"/>
                  <w:bCs w:val="false"/>
                  <w:sz w:val="22"/>
                  <w:szCs w:val="22"/>
                </w:rPr>
                <w:t xml:space="preserve">, </w:t>
              </w:r>
            </w:ins>
            <w:ins w:id="138" w:author="Neznámý autor" w:date="2024-04-08T17:59:06Z">
              <w:r>
                <w:rPr>
                  <w:rFonts w:eastAsia="Calibri"/>
                  <w:b w:val="false"/>
                  <w:bCs w:val="false"/>
                  <w:sz w:val="22"/>
                  <w:szCs w:val="22"/>
                </w:rPr>
                <w:t xml:space="preserve">které </w:t>
              </w:r>
            </w:ins>
            <w:ins w:id="139" w:author="Neznámý autor" w:date="2024-04-08T17:59:06Z">
              <w:r>
                <w:rPr>
                  <w:rFonts w:eastAsia="Calibri"/>
                  <w:b w:val="false"/>
                  <w:bCs w:val="false"/>
                  <w:sz w:val="22"/>
                  <w:szCs w:val="22"/>
                </w:rPr>
                <w:t>splňují alespoň následující:</w:t>
              </w:r>
            </w:ins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</w:tabs>
              <w:bidi w:val="0"/>
              <w:ind w:hanging="360" w:start="776" w:end="0"/>
              <w:rPr>
                <w:rFonts w:cs="Calibri"/>
                <w:b w:val="false"/>
                <w:bCs w:val="false"/>
                <w:ins w:id="142" w:author="Neznámý autor" w:date="2024-04-08T17:59:06Z"/>
              </w:rPr>
            </w:pPr>
            <w:ins w:id="141" w:author="Neznámý autor" w:date="2024-04-08T17:59:06Z">
              <w:r>
                <w:rPr>
                  <w:rFonts w:cs="Calibri"/>
                  <w:b w:val="false"/>
                  <w:bCs w:val="false"/>
                </w:rPr>
                <w:t xml:space="preserve">on-line kampaň zahrnující sociální siť Instagram </w:t>
              </w:r>
            </w:ins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</w:tabs>
              <w:bidi w:val="0"/>
              <w:ind w:hanging="360" w:start="776" w:end="0"/>
              <w:rPr>
                <w:ins w:id="145" w:author="Neznámý autor" w:date="2024-04-08T17:59:06Z"/>
              </w:rPr>
            </w:pPr>
            <w:ins w:id="143" w:author="Neznámý autor" w:date="2024-04-08T17:59:06Z">
              <w:r>
                <w:rPr>
                  <w:rFonts w:cs="Calibri"/>
                  <w:b w:val="false"/>
                  <w:bCs w:val="false"/>
                </w:rPr>
                <w:t>předmět alespoň jedné z</w:t>
              </w:r>
            </w:ins>
            <w:ins w:id="144" w:author="Neznámý autor" w:date="2024-04-08T17:59:06Z">
              <w:r>
                <w:rPr>
                  <w:rFonts w:eastAsia="SimSun" w:cs="Calibri"/>
                  <w:b w:val="false"/>
                  <w:bCs w:val="false"/>
                  <w:kern w:val="2"/>
                  <w:sz w:val="22"/>
                  <w:szCs w:val="24"/>
                  <w:lang w:val="cs-CZ" w:eastAsia="hi-IN" w:bidi="hi-IN"/>
                </w:rPr>
                <w:t>e zakázek byla kampaň obdobného charakteru jako kampaň poptávaná v tomto výběrovém řízení (osvětová činnost, CSR)</w:t>
              </w:r>
            </w:ins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</w:tabs>
              <w:bidi w:val="0"/>
              <w:ind w:hanging="360" w:start="776" w:end="0"/>
              <w:rPr>
                <w:b w:val="false"/>
                <w:bCs w:val="false"/>
                <w:ins w:id="149" w:author="Neznámý autor" w:date="2024-04-08T17:59:06Z"/>
              </w:rPr>
            </w:pPr>
            <w:ins w:id="146" w:author="Neznámý autor" w:date="2024-04-08T17:59:06Z">
              <w:r>
                <w:rPr>
                  <w:rFonts w:cs="Calibri"/>
                  <w:b w:val="false"/>
                  <w:bCs w:val="false"/>
                </w:rPr>
                <w:t>rozpočet kampaně činil min. 1 000 000,- Kč bez DPH</w:t>
              </w:r>
            </w:ins>
            <w:ins w:id="147" w:author="Neznámý autor" w:date="2024-04-08T17:59:06Z">
              <w:r>
                <w:rPr>
                  <w:b w:val="false"/>
                  <w:bCs w:val="false"/>
                </w:rPr>
                <w:t xml:space="preserve">; </w:t>
              </w:r>
            </w:ins>
            <w:ins w:id="148" w:author="Neznámý autor" w:date="2024-04-08T17:59:06Z">
              <w:r>
                <w:rPr>
                  <w:b w:val="false"/>
                  <w:bCs w:val="false"/>
                </w:rPr>
                <w:t xml:space="preserve">nebo </w:t>
              </w:r>
            </w:ins>
          </w:p>
          <w:p>
            <w:pPr>
              <w:pStyle w:val="Normal"/>
              <w:numPr>
                <w:ilvl w:val="0"/>
                <w:numId w:val="5"/>
              </w:numPr>
              <w:tabs>
                <w:tab w:val="clear" w:pos="708"/>
              </w:tabs>
              <w:bidi w:val="0"/>
              <w:ind w:hanging="360" w:start="776" w:end="0"/>
              <w:rPr>
                <w:b w:val="false"/>
                <w:bCs w:val="false"/>
                <w:ins w:id="153" w:author="Neznámý autor" w:date="2024-04-08T17:59:06Z"/>
              </w:rPr>
            </w:pPr>
            <w:ins w:id="150" w:author="Neznámý autor" w:date="2024-04-08T17:59:06Z">
              <w:r>
                <w:rPr>
                  <w:b w:val="false"/>
                  <w:bCs w:val="false"/>
                </w:rPr>
                <w:t xml:space="preserve">dvě </w:t>
              </w:r>
            </w:ins>
            <w:ins w:id="151" w:author="Neznámý autor" w:date="2024-04-08T17:59:06Z">
              <w:r>
                <w:rPr>
                  <w:b w:val="false"/>
                  <w:bCs w:val="false"/>
                </w:rPr>
                <w:t>kampa</w:t>
              </w:r>
            </w:ins>
            <w:ins w:id="152" w:author="Neznámý autor" w:date="2024-04-08T17:59:06Z">
              <w:r>
                <w:rPr>
                  <w:b w:val="false"/>
                  <w:bCs w:val="false"/>
                </w:rPr>
                <w:t xml:space="preserve">ně uskutečněné v jednom roce, každá kampaň o minimální hodnotě 400 000,- Kč bez DPH.  </w:t>
              </w:r>
            </w:ins>
          </w:p>
          <w:p>
            <w:pPr>
              <w:pStyle w:val="Normal"/>
              <w:numPr>
                <w:ilvl w:val="0"/>
                <w:numId w:val="0"/>
              </w:numPr>
              <w:tabs>
                <w:tab w:val="clear" w:pos="708"/>
              </w:tabs>
              <w:bidi w:val="0"/>
              <w:ind w:hanging="0" w:start="776" w:end="0"/>
              <w:rPr>
                <w:b w:val="false"/>
                <w:bCs w:val="false"/>
                <w:ins w:id="155" w:author="Neznámý autor" w:date="2024-04-08T17:59:06Z"/>
              </w:rPr>
            </w:pPr>
            <w:ins w:id="154" w:author="Neznámý autor" w:date="2024-04-08T17:59:06Z">
              <w:r>
                <w:rPr>
                  <w:b w:val="false"/>
                  <w:bCs w:val="false"/>
                </w:rPr>
              </w:r>
            </w:ins>
          </w:p>
          <w:p>
            <w:pPr>
              <w:pStyle w:val="ListParagraph"/>
              <w:tabs>
                <w:tab w:val="clear" w:pos="708"/>
              </w:tabs>
              <w:bidi w:val="0"/>
              <w:ind w:hanging="0" w:start="0" w:end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</w:tr>
      <w:tr>
        <w:trPr>
          <w:trHeight w:val="1431" w:hRule="atLeast"/>
        </w:trPr>
        <w:tc>
          <w:tcPr>
            <w:tcW w:w="32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159" w:author="Neznámý autor" w:date="2024-04-08T17:59:06Z"/>
              </w:rPr>
            </w:pPr>
            <w:ins w:id="156" w:author="Neznámý autor" w:date="2024-04-08T18:12:33Z">
              <w:r>
                <w:rPr>
                  <w:rFonts w:eastAsia="SimSun" w:cs="Lucida Sans"/>
                  <w:b/>
                  <w:kern w:val="2"/>
                  <w:sz w:val="22"/>
                  <w:szCs w:val="24"/>
                  <w:lang w:val="cs-CZ" w:eastAsia="hi-IN" w:bidi="hi-IN"/>
                </w:rPr>
                <w:t>Z</w:t>
              </w:r>
            </w:ins>
            <w:ins w:id="157" w:author="Neznámý autor" w:date="2024-04-08T17:59:06Z">
              <w:r>
                <w:rPr>
                  <w:b/>
                </w:rPr>
                <w:t>akázka č. 1</w:t>
              </w:r>
            </w:ins>
            <w:ins w:id="158" w:author="Neznámý autor" w:date="2024-04-08T17:59:06Z">
              <w:r>
                <w:rPr/>
                <w:t>: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163" w:author="Neznámý autor" w:date="2024-04-08T17:59:06Z"/>
              </w:rPr>
            </w:pPr>
            <w:ins w:id="160" w:author="Neznámý autor" w:date="2024-04-08T17:59:06Z">
              <w:r>
                <w:rPr>
                  <w:rStyle w:val="PlaceholderText"/>
                  <w:color w:val="808080"/>
                  <w:shd w:fill="FFFF00" w:val="clear"/>
                </w:rPr>
                <w:t xml:space="preserve">Název subjektu, pro který byla </w:t>
              </w:r>
            </w:ins>
            <w:ins w:id="161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kampaň</w:t>
              </w:r>
            </w:ins>
            <w:ins w:id="162" w:author="Neznámý autor" w:date="2024-04-08T17:59:06Z">
              <w:r>
                <w:rPr>
                  <w:rStyle w:val="PlaceholderText"/>
                  <w:color w:val="808080"/>
                  <w:shd w:fill="FFFF00" w:val="clear"/>
                </w:rPr>
                <w:t xml:space="preserve"> realizována.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hanging="0" w:start="0" w:end="0"/>
              <w:rPr/>
            </w:pPr>
            <w:r>
              <w:rPr/>
            </w:r>
          </w:p>
        </w:tc>
        <w:tc>
          <w:tcPr>
            <w:tcW w:w="63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166" w:author="Neznámý autor" w:date="2024-04-08T17:59:06Z"/>
              </w:rPr>
            </w:pPr>
            <w:ins w:id="164" w:author="Neznámý autor" w:date="2024-04-08T17:59:06Z">
              <w:r>
                <w:rPr/>
                <w:t xml:space="preserve">Popis předmětu a cílů kampaně: </w:t>
              </w:r>
            </w:ins>
            <w:ins w:id="165" w:author="Neznámý autor" w:date="2024-04-08T17:59:06Z">
              <w:r>
                <w:rPr>
                  <w:rStyle w:val="PlaceholderText"/>
                  <w:color w:val="808080"/>
                  <w:shd w:fill="FFFF00" w:val="clear"/>
                </w:rPr>
                <w:t>xxxx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169" w:author="Neznámý autor" w:date="2024-04-08T17:59:06Z"/>
              </w:rPr>
            </w:pPr>
            <w:ins w:id="167" w:author="Neznámý autor" w:date="2024-04-08T17:59:06Z">
              <w:r>
                <w:rPr>
                  <w:rStyle w:val="PlaceholderText"/>
                  <w:color w:val="000000"/>
                  <w:shd w:fill="auto" w:val="clear"/>
                </w:rPr>
                <w:t xml:space="preserve">Předmětem kampaně byla osvětová činnost: </w:t>
              </w:r>
            </w:ins>
            <w:ins w:id="168" w:author="Neznámý autor" w:date="2024-04-08T17:59:06Z">
              <w:r>
                <w:rPr>
                  <w:rStyle w:val="PlaceholderText"/>
                  <w:color w:val="808080"/>
                  <w:shd w:fill="FFFF00" w:val="clear"/>
                </w:rPr>
                <w:t>ano/ne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172" w:author="Neznámý autor" w:date="2024-04-08T17:59:06Z"/>
              </w:rPr>
            </w:pPr>
            <w:ins w:id="170" w:author="Neznámý autor" w:date="2024-04-08T17:59:06Z">
              <w:r>
                <w:rPr/>
                <w:t xml:space="preserve">Rozpočet kampaně v Kč bez DPH: </w:t>
              </w:r>
            </w:ins>
            <w:ins w:id="171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</w:t>
              </w:r>
            </w:ins>
          </w:p>
          <w:p>
            <w:pPr>
              <w:pStyle w:val="Normal"/>
              <w:tabs>
                <w:tab w:val="clear" w:pos="708"/>
                <w:tab w:val="left" w:pos="4740" w:leader="none"/>
              </w:tabs>
              <w:bidi w:val="0"/>
              <w:ind w:hanging="0" w:start="0" w:end="0"/>
              <w:rPr>
                <w:ins w:id="177" w:author="Neznámý autor" w:date="2024-04-08T17:59:06Z"/>
              </w:rPr>
            </w:pPr>
            <w:ins w:id="173" w:author="Neznámý autor" w:date="2024-04-08T17:59:06Z">
              <w:r>
                <w:rPr/>
                <w:t xml:space="preserve">Termín realizované kampaně: od </w:t>
              </w:r>
            </w:ins>
            <w:ins w:id="174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</w:t>
              </w:r>
            </w:ins>
            <w:ins w:id="175" w:author="Neznámý autor" w:date="2024-04-08T17:59:06Z">
              <w:r>
                <w:rPr/>
                <w:t xml:space="preserve"> do </w:t>
              </w:r>
            </w:ins>
            <w:ins w:id="176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rFonts w:ascii="Arial" w:hAnsi="Arial" w:eastAsia="SimSun" w:cs="Lucida Sans"/>
                <w:kern w:val="2"/>
                <w:sz w:val="22"/>
                <w:szCs w:val="24"/>
                <w:lang w:val="cs-CZ" w:eastAsia="hi-IN" w:bidi="hi-IN"/>
              </w:rPr>
            </w:pPr>
            <w:ins w:id="178" w:author="Neznámý autor" w:date="2024-04-30T10:30:07Z">
              <w:r>
                <w:rPr>
                  <w:rFonts w:eastAsia="SimSun" w:cs="Lucida Sans"/>
                  <w:kern w:val="2"/>
                  <w:sz w:val="22"/>
                  <w:szCs w:val="24"/>
                  <w:lang w:val="cs-CZ" w:eastAsia="hi-IN" w:bidi="hi-IN"/>
                </w:rPr>
                <w:t xml:space="preserve">Odkaz na realizovanou kampaň: </w:t>
              </w:r>
            </w:ins>
            <w:ins w:id="179" w:author="Neznámý autor" w:date="2024-04-30T10:30:07Z">
              <w:r>
                <w:rPr>
                  <w:rStyle w:val="PlaceholderText"/>
                  <w:rFonts w:eastAsia="SimSun" w:cs="Lucida Sans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</w:t>
              </w:r>
            </w:ins>
          </w:p>
        </w:tc>
      </w:tr>
      <w:tr>
        <w:trPr>
          <w:trHeight w:val="70" w:hRule="atLeast"/>
        </w:trPr>
        <w:tc>
          <w:tcPr>
            <w:tcW w:w="32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182" w:author="Neznámý autor" w:date="2024-04-08T17:59:06Z"/>
              </w:rPr>
            </w:pPr>
            <w:ins w:id="180" w:author="Neznámý autor" w:date="2024-04-08T17:59:06Z">
              <w:r>
                <w:rPr>
                  <w:b/>
                </w:rPr>
                <w:t>Referenční zakázka č. 2</w:t>
              </w:r>
            </w:ins>
            <w:ins w:id="181" w:author="Neznámý autor" w:date="2024-04-08T17:59:06Z">
              <w:r>
                <w:rPr/>
                <w:t>: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188" w:author="Neznámý autor" w:date="2024-04-08T17:59:06Z"/>
              </w:rPr>
            </w:pPr>
            <w:ins w:id="183" w:author="Neznámý autor" w:date="2024-04-08T17:59:06Z">
              <w:r>
                <w:rPr>
                  <w:rStyle w:val="PlaceholderText"/>
                  <w:color w:val="808080"/>
                  <w:shd w:fill="FFFF00" w:val="clear"/>
                </w:rPr>
                <w:t xml:space="preserve">Název subjektu, pro který byla </w:t>
              </w:r>
            </w:ins>
            <w:ins w:id="184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kam</w:t>
              </w:r>
            </w:ins>
            <w:ins w:id="185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pa</w:t>
              </w:r>
            </w:ins>
            <w:ins w:id="186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ň</w:t>
              </w:r>
            </w:ins>
            <w:ins w:id="187" w:author="Neznámý autor" w:date="2024-04-08T17:59:06Z">
              <w:r>
                <w:rPr>
                  <w:rStyle w:val="PlaceholderText"/>
                  <w:color w:val="808080"/>
                  <w:shd w:fill="FFFF00" w:val="clear"/>
                </w:rPr>
                <w:t xml:space="preserve"> realizována.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hanging="0" w:start="0" w:end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63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191" w:author="Neznámý autor" w:date="2024-04-08T17:59:06Z"/>
              </w:rPr>
            </w:pPr>
            <w:ins w:id="189" w:author="Neznámý autor" w:date="2024-04-08T17:59:06Z">
              <w:r>
                <w:rPr/>
                <w:t xml:space="preserve">Popis předmětu a cílů kampaně: </w:t>
              </w:r>
            </w:ins>
            <w:ins w:id="190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xxxxx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194" w:author="Neznámý autor" w:date="2024-04-08T17:59:06Z"/>
              </w:rPr>
            </w:pPr>
            <w:ins w:id="192" w:author="Neznámý autor" w:date="2024-04-08T17:59:06Z">
              <w:r>
                <w:rPr>
                  <w:rStyle w:val="PlaceholderText"/>
                  <w:rFonts w:eastAsia="SimSun" w:cs="Lucida Sans"/>
                  <w:color w:val="000000"/>
                  <w:kern w:val="2"/>
                  <w:sz w:val="22"/>
                  <w:szCs w:val="24"/>
                  <w:shd w:fill="auto" w:val="clear"/>
                  <w:lang w:val="cs-CZ" w:eastAsia="hi-IN" w:bidi="hi-IN"/>
                </w:rPr>
                <w:t>Předmětem kampaně byla osvětová činnost:</w:t>
              </w:r>
            </w:ins>
            <w:ins w:id="193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 xml:space="preserve"> ano/ne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197" w:author="Neznámý autor" w:date="2024-04-08T17:59:06Z"/>
              </w:rPr>
            </w:pPr>
            <w:ins w:id="195" w:author="Neznámý autor" w:date="2024-04-08T17:59:06Z">
              <w:r>
                <w:rPr/>
                <w:t xml:space="preserve">Rozpočet kampaně v Kč bez DPH: </w:t>
              </w:r>
            </w:ins>
            <w:ins w:id="196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xxxxx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203" w:author="Neznámý autor" w:date="2024-04-08T17:59:06Z"/>
              </w:rPr>
            </w:pPr>
            <w:ins w:id="198" w:author="Neznámý autor" w:date="2024-04-08T17:59:06Z">
              <w:r>
                <w:rPr/>
                <w:t xml:space="preserve">Termín realizované kampaně: od </w:t>
              </w:r>
            </w:ins>
            <w:ins w:id="199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</w:t>
              </w:r>
            </w:ins>
            <w:ins w:id="200" w:author="Neznámý autor" w:date="2024-04-08T17:59:06Z">
              <w:r>
                <w:rPr/>
                <w:t xml:space="preserve"> do: </w:t>
              </w:r>
            </w:ins>
            <w:ins w:id="201" w:author="Neznámý autor" w:date="2024-04-08T17:59:06Z">
              <w:r>
                <w:rPr>
                  <w:rFonts w:eastAsia="SimSun" w:cs="Lucida Sans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 xml:space="preserve"> </w:t>
              </w:r>
            </w:ins>
            <w:ins w:id="202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 xml:space="preserve">xxxx  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207" w:author="Neznámý autor" w:date="2024-04-30T10:31:49Z"/>
              </w:rPr>
            </w:pPr>
            <w:ins w:id="204" w:author="Neznámý autor" w:date="2024-04-08T17:59:06Z">
              <w:r>
                <w:rPr>
                  <w:rStyle w:val="PlaceholderText"/>
                  <w:rFonts w:eastAsia="SimSun" w:cs="Lucida Sans"/>
                  <w:color w:val="000000"/>
                  <w:kern w:val="2"/>
                  <w:sz w:val="22"/>
                  <w:szCs w:val="24"/>
                  <w:shd w:fill="auto" w:val="clear"/>
                  <w:lang w:val="cs-CZ" w:eastAsia="hi-IN" w:bidi="hi-IN"/>
                </w:rPr>
                <w:t>Odkaz na realizovanou kampaň:</w:t>
              </w:r>
            </w:ins>
            <w:ins w:id="205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 xml:space="preserve"> </w:t>
              </w:r>
            </w:ins>
            <w:ins w:id="206" w:author="Neznámý autor" w:date="2024-04-08T17:59:06Z">
              <w:r>
                <w:rPr>
                  <w:rStyle w:val="PlaceholderText"/>
                  <w:rFonts w:eastAsia="SimSun" w:cs="Lucida Sans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rStyle w:val="PlaceholderText"/>
                <w:rFonts w:ascii="Arial" w:hAnsi="Arial" w:eastAsia="Calibri" w:cs="Arial Narrow"/>
                <w:color w:val="808080"/>
                <w:kern w:val="2"/>
                <w:sz w:val="22"/>
                <w:szCs w:val="24"/>
                <w:shd w:fill="FFFF00" w:val="clear"/>
                <w:lang w:val="cs-CZ" w:eastAsia="hi-IN" w:bidi="hi-IN"/>
              </w:rPr>
            </w:pPr>
            <w:r>
              <w:rPr/>
            </w:r>
          </w:p>
        </w:tc>
      </w:tr>
      <w:tr>
        <w:trPr>
          <w:trHeight w:val="1472" w:hRule="atLeast"/>
        </w:trPr>
        <w:tc>
          <w:tcPr>
            <w:tcW w:w="32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b/>
                <w:ins w:id="209" w:author="Neznámý autor" w:date="2024-04-08T17:59:06Z"/>
              </w:rPr>
            </w:pPr>
            <w:ins w:id="208" w:author="Neznámý autor" w:date="2024-04-08T17:59:06Z">
              <w:r>
                <w:rPr>
                  <w:b/>
                </w:rPr>
                <w:t>Referenční zakázka č. 3: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213" w:author="Neznámý autor" w:date="2024-04-08T17:59:06Z"/>
              </w:rPr>
            </w:pPr>
            <w:ins w:id="210" w:author="Neznámý autor" w:date="2024-04-08T17:59:06Z">
              <w:r>
                <w:rPr>
                  <w:rStyle w:val="PlaceholderText"/>
                  <w:color w:val="808080"/>
                  <w:shd w:fill="FFFF00" w:val="clear"/>
                </w:rPr>
                <w:t xml:space="preserve">Název subjektu, pro který byla </w:t>
              </w:r>
            </w:ins>
            <w:ins w:id="211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 xml:space="preserve">kampaň </w:t>
              </w:r>
            </w:ins>
            <w:ins w:id="212" w:author="Neznámý autor" w:date="2024-04-08T17:59:06Z">
              <w:r>
                <w:rPr>
                  <w:rStyle w:val="PlaceholderText"/>
                  <w:color w:val="808080"/>
                  <w:shd w:fill="FFFF00" w:val="clear"/>
                </w:rPr>
                <w:t>realizována.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spacing w:before="0" w:after="0"/>
              <w:ind w:hanging="0" w:start="0" w:end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639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217" w:author="Neznámý autor" w:date="2024-04-08T17:59:06Z"/>
              </w:rPr>
            </w:pPr>
            <w:ins w:id="214" w:author="Neznámý autor" w:date="2024-04-08T17:59:06Z">
              <w:r>
                <w:rPr/>
                <w:t xml:space="preserve">Popis předmětu a cílů kampaně: </w:t>
              </w:r>
            </w:ins>
            <w:ins w:id="215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</w:t>
              </w:r>
            </w:ins>
            <w:ins w:id="216" w:author="Neznámý autor" w:date="2024-04-08T17:59:06Z">
              <w:r>
                <w:rPr>
                  <w:rStyle w:val="PlaceholderText"/>
                  <w:color w:val="808080"/>
                  <w:shd w:fill="FFFF00" w:val="clear"/>
                </w:rPr>
                <w:t xml:space="preserve"> 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220" w:author="Neznámý autor" w:date="2024-04-08T17:59:06Z"/>
              </w:rPr>
            </w:pPr>
            <w:ins w:id="218" w:author="Neznámý autor" w:date="2024-04-08T17:59:06Z">
              <w:r>
                <w:rPr>
                  <w:rStyle w:val="PlaceholderText"/>
                  <w:color w:val="000000"/>
                  <w:shd w:fill="auto" w:val="clear"/>
                </w:rPr>
                <w:t xml:space="preserve">Předmětem kampaně byla osvětová činnost: </w:t>
              </w:r>
            </w:ins>
            <w:ins w:id="219" w:author="Neznámý autor" w:date="2024-04-08T17:59:06Z">
              <w:r>
                <w:rPr>
                  <w:rStyle w:val="PlaceholderText"/>
                  <w:color w:val="808080"/>
                  <w:shd w:fill="FFFF00" w:val="clear"/>
                </w:rPr>
                <w:t>ano/ne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223" w:author="Neznámý autor" w:date="2024-04-08T17:59:06Z"/>
              </w:rPr>
            </w:pPr>
            <w:ins w:id="221" w:author="Neznámý autor" w:date="2024-04-08T17:59:06Z">
              <w:r>
                <w:rPr/>
                <w:t xml:space="preserve">Rozpočet kampaně v Kč bez DPH: </w:t>
              </w:r>
            </w:ins>
            <w:ins w:id="222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ins w:id="228" w:author="Neznámý autor" w:date="2024-04-08T17:59:06Z"/>
              </w:rPr>
            </w:pPr>
            <w:ins w:id="224" w:author="Neznámý autor" w:date="2024-04-08T17:59:06Z">
              <w:r>
                <w:rPr/>
                <w:t xml:space="preserve">Termín realizované kampaně: od </w:t>
              </w:r>
            </w:ins>
            <w:ins w:id="225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</w:t>
              </w:r>
            </w:ins>
            <w:ins w:id="226" w:author="Neznámý autor" w:date="2024-04-08T17:59:06Z">
              <w:r>
                <w:rPr/>
                <w:t xml:space="preserve"> do </w:t>
              </w:r>
            </w:ins>
            <w:ins w:id="227" w:author="Neznámý autor" w:date="2024-04-08T17:59:06Z">
              <w:r>
                <w:rPr>
                  <w:rStyle w:val="PlaceholderText"/>
                  <w:rFonts w:eastAsia="SimSun" w:cs="Lucida Sans"/>
                  <w:color w:val="808080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</w:t>
              </w:r>
            </w:ins>
          </w:p>
          <w:p>
            <w:pPr>
              <w:pStyle w:val="Normal"/>
              <w:tabs>
                <w:tab w:val="clear" w:pos="708"/>
              </w:tabs>
              <w:bidi w:val="0"/>
              <w:ind w:hanging="0" w:start="0" w:end="0"/>
              <w:rPr>
                <w:rFonts w:ascii="Arial" w:hAnsi="Arial" w:eastAsia="SimSun" w:cs="Lucida Sans"/>
                <w:kern w:val="2"/>
                <w:sz w:val="22"/>
                <w:szCs w:val="24"/>
                <w:lang w:val="cs-CZ" w:eastAsia="hi-IN" w:bidi="hi-IN"/>
              </w:rPr>
            </w:pPr>
            <w:ins w:id="229" w:author="Neznámý autor" w:date="2024-04-30T10:31:17Z">
              <w:r>
                <w:rPr>
                  <w:rStyle w:val="PlaceholderText"/>
                  <w:rFonts w:eastAsia="SimSun" w:cs="Lucida Sans"/>
                  <w:color w:val="000000"/>
                  <w:kern w:val="2"/>
                  <w:sz w:val="22"/>
                  <w:szCs w:val="24"/>
                  <w:shd w:fill="auto" w:val="clear"/>
                  <w:lang w:val="cs-CZ" w:eastAsia="hi-IN" w:bidi="hi-IN"/>
                </w:rPr>
                <w:t xml:space="preserve">Odkaz na realizovanou kampaň: </w:t>
              </w:r>
            </w:ins>
            <w:ins w:id="230" w:author="Neznámý autor" w:date="2024-04-30T10:31:17Z">
              <w:r>
                <w:rPr>
                  <w:rStyle w:val="PlaceholderText"/>
                  <w:rFonts w:eastAsia="SimSun" w:cs="Lucida Sans"/>
                  <w:kern w:val="2"/>
                  <w:sz w:val="22"/>
                  <w:szCs w:val="24"/>
                  <w:shd w:fill="FFFF00" w:val="clear"/>
                  <w:lang w:val="cs-CZ" w:eastAsia="hi-IN" w:bidi="hi-IN"/>
                </w:rPr>
                <w:t>xxxx</w:t>
              </w:r>
            </w:ins>
          </w:p>
        </w:tc>
      </w:tr>
    </w:tbl>
    <w:p>
      <w:pPr>
        <w:pStyle w:val="Normal"/>
        <w:spacing w:before="0" w:after="0"/>
        <w:rPr>
          <w:ins w:id="232" w:author="Neznámý autor" w:date="2024-04-08T17:59:06Z"/>
        </w:rPr>
      </w:pPr>
      <w:ins w:id="231" w:author="Neznámý autor" w:date="2024-04-08T17:59:06Z">
        <w:r>
          <w:rPr/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34" w:author="Neznámý autor" w:date="2024-04-30T09:52:16Z"/>
        </w:rPr>
      </w:pPr>
      <w:ins w:id="233" w:author="Neznámý autor" w:date="2024-04-30T09:52:1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36" w:author="Neznámý autor" w:date="2024-04-30T09:52:16Z"/>
        </w:rPr>
      </w:pPr>
      <w:ins w:id="235" w:author="Neznámý autor" w:date="2024-04-30T09:52:1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38" w:author="Neznámý autor" w:date="2024-04-30T09:52:16Z"/>
        </w:rPr>
      </w:pPr>
      <w:ins w:id="237" w:author="Neznámý autor" w:date="2024-04-30T09:52:1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40" w:author="Neznámý autor" w:date="2024-04-30T09:52:16Z"/>
        </w:rPr>
      </w:pPr>
      <w:ins w:id="239" w:author="Neznámý autor" w:date="2024-04-30T09:52:1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42" w:author="Neznámý autor" w:date="2024-04-30T09:52:16Z"/>
        </w:rPr>
      </w:pPr>
      <w:ins w:id="241" w:author="Neznámý autor" w:date="2024-04-30T09:52:1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44" w:author="Neznámý autor" w:date="2024-04-30T09:52:16Z"/>
        </w:rPr>
      </w:pPr>
      <w:ins w:id="243" w:author="Neznámý autor" w:date="2024-04-30T09:52:1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46" w:author="Neznámý autor" w:date="2024-04-30T09:52:16Z"/>
        </w:rPr>
      </w:pPr>
      <w:ins w:id="245" w:author="Neznámý autor" w:date="2024-04-30T09:52:1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48" w:author="Neznámý autor" w:date="2024-05-06T11:26:30Z"/>
        </w:rPr>
      </w:pPr>
      <w:ins w:id="247" w:author="Neznámý autor" w:date="2024-05-06T11:26:30Z">
        <w:r>
          <w:rPr/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50" w:author="Neznámý autor" w:date="2024-05-06T11:26:30Z"/>
        </w:rPr>
      </w:pPr>
      <w:ins w:id="249" w:author="Neznámý autor" w:date="2024-05-06T11:26:30Z">
        <w:r>
          <w:rPr/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52" w:author="Neznámý autor" w:date="2024-07-04T15:54:54Z"/>
        </w:rPr>
      </w:pPr>
      <w:ins w:id="251" w:author="Neznámý autor" w:date="2024-07-04T15:54:54Z">
        <w:r>
          <w:rPr/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54" w:author="Neznámý autor" w:date="2024-07-04T15:54:54Z"/>
        </w:rPr>
      </w:pPr>
      <w:ins w:id="253" w:author="Neznámý autor" w:date="2024-07-04T15:54:54Z">
        <w:r>
          <w:rPr/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56" w:author="Neznámý autor" w:date="2024-07-04T15:54:54Z"/>
        </w:rPr>
      </w:pPr>
      <w:ins w:id="255" w:author="Neznámý autor" w:date="2024-07-04T15:54:54Z">
        <w:r>
          <w:rPr/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ins w:id="259" w:author="Neznámý autor" w:date="2024-04-08T17:35:47Z"/>
        </w:rPr>
      </w:pPr>
      <w:ins w:id="257" w:author="Neznámý autor" w:date="2024-04-08T17:34:4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  <w:t>4</w:t>
        </w:r>
      </w:ins>
      <w:ins w:id="258" w:author="Neznámý autor" w:date="2024-04-08T17:34:46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  <w:t>. Údaje pro hodnocení</w:t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  <w:ins w:id="261" w:author="Neznámý autor" w:date="2024-04-08T17:35:47Z"/>
        </w:rPr>
      </w:pPr>
      <w:ins w:id="260" w:author="Neznámý autor" w:date="2024-04-08T17:35:47Z">
        <w:r>
          <w:rPr>
            <w:rFonts w:eastAsia="SimSun" w:cs="Lucida Sans"/>
            <w:b/>
            <w:bCs/>
            <w:color w:val="003893"/>
            <w:kern w:val="2"/>
            <w:sz w:val="22"/>
            <w:szCs w:val="24"/>
            <w:shd w:fill="auto" w:val="clear"/>
            <w:lang w:val="cs-CZ" w:eastAsia="hi-IN" w:bidi="hi-IN"/>
          </w:rPr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 w:val="false"/>
          <w:bCs w:val="false"/>
          <w:color w:val="auto"/>
          <w:kern w:val="2"/>
          <w:sz w:val="22"/>
          <w:szCs w:val="24"/>
          <w:shd w:fill="auto" w:val="clear"/>
          <w:lang w:val="cs-CZ" w:eastAsia="hi-IN" w:bidi="hi-IN"/>
          <w:ins w:id="263" w:author="Neznámý autor" w:date="2024-04-08T17:35:47Z"/>
        </w:rPr>
      </w:pPr>
      <w:ins w:id="262" w:author="Neznámý autor" w:date="2024-04-08T17:35:47Z">
        <w:r>
          <w:rPr>
            <w:rFonts w:eastAsia="SimSun" w:cs="Lucida Sans"/>
            <w:b w:val="false"/>
            <w:bCs w:val="false"/>
            <w:color w:val="000000"/>
            <w:kern w:val="2"/>
            <w:sz w:val="22"/>
            <w:szCs w:val="24"/>
            <w:shd w:fill="auto" w:val="clear"/>
            <w:lang w:val="cs-CZ" w:eastAsia="hi-IN" w:bidi="hi-IN"/>
          </w:rPr>
          <w:t>I. kolo</w:t>
        </w:r>
      </w:ins>
    </w:p>
    <w:p>
      <w:pPr>
        <w:pStyle w:val="Normal"/>
        <w:widowControl/>
        <w:suppressAutoHyphens w:val="true"/>
        <w:bidi w:val="0"/>
        <w:spacing w:lineRule="auto" w:line="256" w:before="0" w:after="0"/>
        <w:ind w:hanging="0" w:start="0" w:end="0"/>
        <w:jc w:val="both"/>
        <w:rPr>
          <w:rFonts w:ascii="Arial" w:hAnsi="Arial"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</w:rPr>
      </w:pPr>
      <w:r>
        <w:rPr>
          <w:rFonts w:eastAsia="SimSun" w:cs="Lucida Sans"/>
          <w:b/>
          <w:bCs/>
          <w:color w:val="003893"/>
          <w:kern w:val="2"/>
          <w:sz w:val="22"/>
          <w:szCs w:val="24"/>
          <w:shd w:fill="auto" w:val="clear"/>
          <w:lang w:val="cs-CZ" w:eastAsia="hi-IN" w:bidi="hi-IN"/>
        </w:rPr>
      </w:r>
    </w:p>
    <w:tbl>
      <w:tblPr>
        <w:tblW w:w="9498" w:type="dxa"/>
        <w:jc w:val="start"/>
        <w:tblInd w:w="-108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7"/>
        <w:gridCol w:w="1290"/>
        <w:gridCol w:w="3561"/>
      </w:tblGrid>
      <w:tr>
        <w:trPr/>
        <w:tc>
          <w:tcPr>
            <w:tcW w:w="949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5F1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/>
            </w:pPr>
            <w:ins w:id="264" w:author="Neznámý autor" w:date="2024-04-08T17:35:49Z">
              <w:r>
                <w:rPr>
                  <w:rFonts w:eastAsia="SimSun" w:cs="Lucida Sans"/>
                  <w:b/>
                  <w:bCs/>
                  <w:color w:val="000000"/>
                  <w:kern w:val="2"/>
                  <w:sz w:val="22"/>
                  <w:szCs w:val="24"/>
                  <w:shd w:fill="auto" w:val="clear"/>
                  <w:lang w:val="cs-CZ" w:eastAsia="cs-CZ" w:bidi="hi-IN"/>
                </w:rPr>
                <w:t>Krit</w:t>
              </w:r>
            </w:ins>
            <w:ins w:id="265" w:author="Neznámý autor" w:date="2024-04-08T17:35:49Z">
              <w:r>
                <w:rPr>
                  <w:b/>
                  <w:lang w:eastAsia="cs-CZ"/>
                </w:rPr>
                <w:t>érium Nabídková cena</w:t>
              </w:r>
            </w:ins>
          </w:p>
        </w:tc>
      </w:tr>
      <w:tr>
        <w:trPr/>
        <w:tc>
          <w:tcPr>
            <w:tcW w:w="46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2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>
                <w:b/>
              </w:rPr>
            </w:pPr>
            <w:ins w:id="266" w:author="Neznámý autor" w:date="2024-04-08T17:35:49Z">
              <w:r>
                <w:rPr>
                  <w:b/>
                </w:rPr>
                <w:t xml:space="preserve">Váha </w:t>
              </w:r>
            </w:ins>
          </w:p>
        </w:tc>
        <w:tc>
          <w:tcPr>
            <w:tcW w:w="35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>
                <w:b/>
              </w:rPr>
            </w:pPr>
            <w:ins w:id="267" w:author="Neznámý autor" w:date="2024-04-08T17:35:49Z">
              <w:r>
                <w:rPr>
                  <w:b/>
                </w:rPr>
                <w:t>Nabídka účastníka</w:t>
              </w:r>
            </w:ins>
          </w:p>
        </w:tc>
      </w:tr>
      <w:tr>
        <w:trPr>
          <w:trHeight w:val="1316" w:hRule="atLeast"/>
        </w:trPr>
        <w:tc>
          <w:tcPr>
            <w:tcW w:w="46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/>
            </w:pPr>
            <w:ins w:id="268" w:author="Neznámý autor" w:date="2024-04-08T17:35:49Z">
              <w:r>
                <w:rPr/>
                <w:t xml:space="preserve">Nabídková cena </w:t>
              </w:r>
            </w:ins>
          </w:p>
        </w:tc>
        <w:tc>
          <w:tcPr>
            <w:tcW w:w="12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/>
            </w:pPr>
            <w:ins w:id="269" w:author="Neznámý autor" w:date="2024-04-08T17:36:57Z">
              <w:r>
                <w:rPr/>
                <w:t>3</w:t>
              </w:r>
            </w:ins>
            <w:ins w:id="270" w:author="Neznámý autor" w:date="2024-04-08T17:35:49Z">
              <w:r>
                <w:rPr/>
                <w:t>0 %</w:t>
              </w:r>
            </w:ins>
          </w:p>
        </w:tc>
        <w:tc>
          <w:tcPr>
            <w:tcW w:w="35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275" w:author="Neznámý autor" w:date="2024-04-30T10:21:02Z"/>
              </w:rPr>
            </w:pPr>
            <w:ins w:id="271" w:author="Neznámý autor" w:date="2024-04-30T10:19:03Z">
              <w:r>
                <w:rPr>
                  <w:rStyle w:val="PlaceholderText"/>
                  <w:color w:val="000000"/>
                  <w:shd w:fill="auto" w:val="clear"/>
                </w:rPr>
                <w:t xml:space="preserve">Nabídkovou cenu zpracuje účastník formou podrobné a srozumitelné kalkulace nákladů v Kč (položkový rozpočet). </w:t>
              </w:r>
            </w:ins>
            <w:ins w:id="272" w:author="Neznámý autor" w:date="2024-04-30T10:19:03Z">
              <w:r>
                <w:rPr>
                  <w:rStyle w:val="PlaceholderText"/>
                  <w:color w:val="000000"/>
                  <w:shd w:fill="auto" w:val="clear"/>
                </w:rPr>
                <w:t xml:space="preserve">Celková cena </w:t>
              </w:r>
            </w:ins>
            <w:ins w:id="273" w:author="Neznámý autor" w:date="2024-04-30T10:19:03Z">
              <w:r>
                <w:rPr>
                  <w:rStyle w:val="PlaceholderText"/>
                  <w:color w:val="000000"/>
                  <w:shd w:fill="auto" w:val="clear"/>
                </w:rPr>
                <w:t xml:space="preserve">bude členěna jako cena </w:t>
              </w:r>
            </w:ins>
            <w:ins w:id="274" w:author="Neznámý autor" w:date="2024-04-30T10:21:02Z">
              <w:r>
                <w:rPr>
                  <w:rStyle w:val="PlaceholderText"/>
                  <w:color w:val="000000"/>
                  <w:shd w:fill="auto" w:val="clear"/>
                </w:rPr>
                <w:t xml:space="preserve">bez DPH, sazba DPH, sazba DPH, výše DPH a cena včetně DPH. 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rStyle w:val="PlaceholderText"/>
                <w:color w:val="auto"/>
                <w:shd w:fill="FFFF00" w:val="clear"/>
                <w:ins w:id="277" w:author="Neznámý autor" w:date="2024-04-30T10:21:02Z"/>
              </w:rPr>
            </w:pPr>
            <w:ins w:id="276" w:author="Neznámý autor" w:date="2024-04-30T10:21:02Z">
              <w:r>
                <w:rPr/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279" w:author="Neznámý autor" w:date="2024-04-30T10:22:26Z"/>
              </w:rPr>
            </w:pPr>
            <w:ins w:id="278" w:author="Neznámý autor" w:date="2024-04-30T10:22:26Z">
              <w:r>
                <w:rPr>
                  <w:rStyle w:val="PlaceholderText"/>
                  <w:b/>
                  <w:bCs/>
                  <w:color w:val="000000"/>
                  <w:shd w:fill="auto" w:val="clear"/>
                </w:rPr>
                <w:t>Celková cena: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282" w:author="Neznámý autor" w:date="2024-04-08T17:35:49Z"/>
              </w:rPr>
            </w:pPr>
            <w:ins w:id="280" w:author="Neznámý autor" w:date="2024-04-08T17:35:49Z">
              <w:r>
                <w:rPr>
                  <w:rStyle w:val="PlaceholderText"/>
                  <w:color w:val="808080"/>
                  <w:shd w:fill="FFFF00" w:val="clear"/>
                </w:rPr>
                <w:t>0000</w:t>
              </w:r>
            </w:ins>
            <w:ins w:id="281" w:author="Neznámý autor" w:date="2024-04-08T17:35:49Z">
              <w:r>
                <w:rPr/>
                <w:t xml:space="preserve"> Kč bez DPH 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286" w:author="Neznámý autor" w:date="2024-04-08T17:35:49Z"/>
              </w:rPr>
            </w:pPr>
            <w:ins w:id="283" w:author="Neznámý autor" w:date="2024-04-08T17:35:49Z">
              <w:r>
                <w:rPr>
                  <w:rStyle w:val="PlaceholderText"/>
                  <w:color w:val="808080"/>
                  <w:shd w:fill="FFFF00" w:val="clear"/>
                </w:rPr>
                <w:t>0000</w:t>
              </w:r>
            </w:ins>
            <w:ins w:id="284" w:author="Neznámý autor" w:date="2024-04-08T17:35:49Z">
              <w:r>
                <w:rPr/>
                <w:t xml:space="preserve"> </w:t>
              </w:r>
            </w:ins>
            <w:ins w:id="285" w:author="Neznámý autor" w:date="2024-04-08T17:35:49Z">
              <w:r>
                <w:rPr>
                  <w:rFonts w:eastAsia="SimSun" w:cs="Lucida Sans"/>
                  <w:kern w:val="2"/>
                  <w:sz w:val="22"/>
                  <w:szCs w:val="24"/>
                  <w:lang w:val="cs-CZ" w:eastAsia="hi-IN" w:bidi="hi-IN"/>
                </w:rPr>
                <w:t>sazba DPH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291" w:author="Neznámý autor" w:date="2024-04-08T17:35:49Z"/>
              </w:rPr>
            </w:pPr>
            <w:ins w:id="287" w:author="Neznámý autor" w:date="2024-04-08T17:35:49Z">
              <w:r>
                <w:rPr>
                  <w:rStyle w:val="PlaceholderText"/>
                  <w:color w:val="808080"/>
                  <w:shd w:fill="FFFF00" w:val="clear"/>
                </w:rPr>
                <w:t>0000</w:t>
              </w:r>
            </w:ins>
            <w:ins w:id="288" w:author="Neznámý autor" w:date="2024-04-08T17:35:49Z">
              <w:r>
                <w:rPr/>
                <w:t xml:space="preserve"> Kč </w:t>
              </w:r>
            </w:ins>
            <w:ins w:id="289" w:author="Neznámý autor" w:date="2024-04-08T17:35:49Z">
              <w:r>
                <w:rPr/>
                <w:t xml:space="preserve">výše </w:t>
              </w:r>
            </w:ins>
            <w:ins w:id="290" w:author="Neznámý autor" w:date="2024-04-08T17:35:49Z">
              <w:r>
                <w:rPr/>
                <w:t xml:space="preserve">DPH 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296" w:author="Neznámý autor" w:date="2024-04-08T17:35:49Z"/>
              </w:rPr>
            </w:pPr>
            <w:ins w:id="292" w:author="Neznámý autor" w:date="2024-04-08T17:35:49Z">
              <w:r>
                <w:rPr>
                  <w:rStyle w:val="PlaceholderText"/>
                  <w:color w:val="808080"/>
                  <w:shd w:fill="FFFF00" w:val="clear"/>
                </w:rPr>
                <w:t>0000</w:t>
              </w:r>
            </w:ins>
            <w:ins w:id="293" w:author="Neznámý autor" w:date="2024-04-08T17:35:49Z">
              <w:r>
                <w:rPr/>
                <w:t xml:space="preserve"> Kč </w:t>
              </w:r>
            </w:ins>
            <w:ins w:id="294" w:author="Neznámý autor" w:date="2024-04-08T17:35:49Z">
              <w:r>
                <w:rPr/>
                <w:t>celková cena včetně D</w:t>
              </w:r>
            </w:ins>
            <w:ins w:id="295" w:author="Neznámý autor" w:date="2024-04-08T17:35:49Z">
              <w:r>
                <w:rPr/>
                <w:t xml:space="preserve">PH 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301" w:author="Neznámý autor" w:date="2024-04-08T17:35:49Z"/>
              </w:rPr>
            </w:pPr>
            <w:ins w:id="297" w:author="Neznámý autor" w:date="2024-04-08T17:35:49Z">
              <w:r>
                <w:rPr/>
                <w:t xml:space="preserve">Celková </w:t>
              </w:r>
            </w:ins>
            <w:ins w:id="298" w:author="Neznámý autor" w:date="2024-04-08T17:35:49Z">
              <w:r>
                <w:rPr/>
                <w:t xml:space="preserve">cena odpovídá součtu </w:t>
              </w:r>
            </w:ins>
            <w:ins w:id="299" w:author="Neznámý autor" w:date="2024-04-08T17:35:49Z">
              <w:r>
                <w:rPr/>
                <w:t>jednotkových cen</w:t>
              </w:r>
            </w:ins>
            <w:ins w:id="300" w:author="Neznámý autor" w:date="2024-04-08T17:35:49Z">
              <w:r>
                <w:rPr/>
                <w:t xml:space="preserve">. 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312" w:author="Neznámý autor" w:date="2024-04-08T17:35:49Z"/>
              </w:rPr>
            </w:pPr>
            <w:ins w:id="302" w:author="Neznámý autor" w:date="2024-04-08T17:35:49Z">
              <w:r>
                <w:rPr/>
                <w:t xml:space="preserve">Zadavatel v této souvislosti stanovuje </w:t>
              </w:r>
            </w:ins>
            <w:ins w:id="303" w:author="Neznámý autor" w:date="2024-04-08T17:35:49Z">
              <w:r>
                <w:rPr>
                  <w:b/>
                </w:rPr>
                <w:t>maximálně přípustnou</w:t>
              </w:r>
            </w:ins>
            <w:ins w:id="304" w:author="Neznámý autor" w:date="2024-04-08T17:35:49Z">
              <w:r>
                <w:rPr/>
                <w:t xml:space="preserve"> </w:t>
              </w:r>
            </w:ins>
            <w:ins w:id="305" w:author="Neznámý autor" w:date="2024-04-08T17:35:49Z">
              <w:r>
                <w:rPr>
                  <w:b/>
                </w:rPr>
                <w:t>nabídkovou cenu</w:t>
              </w:r>
            </w:ins>
            <w:ins w:id="306" w:author="Neznámý autor" w:date="2024-04-08T17:35:49Z">
              <w:r>
                <w:rPr/>
                <w:t xml:space="preserve"> ve výši</w:t>
              </w:r>
            </w:ins>
            <w:ins w:id="307" w:author="Neznámý autor" w:date="2024-04-08T17:35:49Z">
              <w:r>
                <w:rPr>
                  <w:b/>
                </w:rPr>
                <w:t xml:space="preserve"> </w:t>
              </w:r>
            </w:ins>
            <w:ins w:id="308" w:author="Neznámý autor" w:date="2024-04-08T17:35:49Z">
              <w:r>
                <w:rPr>
                  <w:rFonts w:eastAsia="SimSun" w:cs="Lucida Sans"/>
                  <w:b/>
                  <w:kern w:val="2"/>
                  <w:sz w:val="22"/>
                  <w:szCs w:val="24"/>
                  <w:shd w:fill="auto" w:val="clear"/>
                  <w:lang w:val="cs-CZ" w:eastAsia="hi-IN" w:bidi="hi-IN"/>
                </w:rPr>
                <w:t xml:space="preserve">1 </w:t>
              </w:r>
            </w:ins>
            <w:ins w:id="309" w:author="Neznámý autor" w:date="2024-04-08T17:35:49Z">
              <w:r>
                <w:rPr>
                  <w:rFonts w:eastAsia="SimSun" w:cs="Lucida Sans"/>
                  <w:b/>
                  <w:kern w:val="2"/>
                  <w:sz w:val="22"/>
                  <w:szCs w:val="24"/>
                  <w:shd w:fill="auto" w:val="clear"/>
                  <w:lang w:val="cs-CZ" w:eastAsia="hi-IN" w:bidi="hi-IN"/>
                </w:rPr>
                <w:t>575</w:t>
              </w:r>
            </w:ins>
            <w:ins w:id="310" w:author="Neznámý autor" w:date="2024-04-08T17:35:49Z">
              <w:r>
                <w:rPr>
                  <w:rFonts w:eastAsia="SimSun" w:cs="Lucida Sans"/>
                  <w:b/>
                  <w:kern w:val="2"/>
                  <w:sz w:val="22"/>
                  <w:szCs w:val="24"/>
                  <w:shd w:fill="auto" w:val="clear"/>
                  <w:lang w:val="cs-CZ" w:eastAsia="hi-IN" w:bidi="hi-IN"/>
                </w:rPr>
                <w:t xml:space="preserve"> 000</w:t>
              </w:r>
            </w:ins>
            <w:ins w:id="311" w:author="Neznámý autor" w:date="2024-04-08T17:35:49Z">
              <w:r>
                <w:rPr>
                  <w:b/>
                </w:rPr>
                <w:t>,- Kč bez DPH.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b/>
                <w:ins w:id="314" w:author="Neznámý autor" w:date="2024-07-11T11:56:26Z"/>
              </w:rPr>
            </w:pPr>
            <w:ins w:id="313" w:author="Neznámý autor" w:date="2024-07-11T11:56:26Z">
              <w:r>
                <w:rPr>
                  <w:b/>
                </w:rPr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b/>
                <w:ins w:id="317" w:author="Neznámý autor" w:date="2024-07-11T11:56:26Z"/>
              </w:rPr>
            </w:pPr>
            <w:ins w:id="315" w:author="Neznámý autor" w:date="2024-07-11T11:56:26Z">
              <w:r>
                <w:rPr>
                  <w:rFonts w:eastAsia="SimSun" w:cs="Lucida Sans"/>
                  <w:b/>
                  <w:kern w:val="2"/>
                  <w:sz w:val="22"/>
                  <w:szCs w:val="24"/>
                  <w:lang w:val="cs-CZ" w:eastAsia="hi-IN" w:bidi="hi-IN"/>
                </w:rPr>
                <w:t>J</w:t>
              </w:r>
            </w:ins>
            <w:ins w:id="316" w:author="Neznámý autor" w:date="2024-07-11T11:56:26Z">
              <w:r>
                <w:rPr>
                  <w:b/>
                </w:rPr>
                <w:t xml:space="preserve">ednotková cena: 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320" w:author="Neznámý autor" w:date="2024-07-11T11:56:26Z"/>
              </w:rPr>
            </w:pPr>
            <w:ins w:id="318" w:author="Neznámý autor" w:date="2024-07-11T11:56:26Z">
              <w:r>
                <w:rPr>
                  <w:rStyle w:val="PlaceholderText"/>
                  <w:color w:val="808080"/>
                  <w:shd w:fill="FFFF00" w:val="clear"/>
                </w:rPr>
                <w:t>0000</w:t>
              </w:r>
            </w:ins>
            <w:ins w:id="319" w:author="Neznámý autor" w:date="2024-07-11T11:56:26Z">
              <w:r>
                <w:rPr/>
                <w:t xml:space="preserve"> Kč bez DPH 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324" w:author="Neznámý autor" w:date="2024-07-11T11:56:26Z"/>
              </w:rPr>
            </w:pPr>
            <w:ins w:id="321" w:author="Neznámý autor" w:date="2024-07-11T11:56:26Z">
              <w:r>
                <w:rPr>
                  <w:rStyle w:val="PlaceholderText"/>
                  <w:color w:val="808080"/>
                  <w:shd w:fill="FFFF00" w:val="clear"/>
                </w:rPr>
                <w:t>0000</w:t>
              </w:r>
            </w:ins>
            <w:ins w:id="322" w:author="Neznámý autor" w:date="2024-07-11T11:56:26Z">
              <w:r>
                <w:rPr/>
                <w:t xml:space="preserve"> </w:t>
              </w:r>
            </w:ins>
            <w:ins w:id="323" w:author="Neznámý autor" w:date="2024-07-11T11:56:26Z">
              <w:r>
                <w:rPr>
                  <w:rFonts w:eastAsia="SimSun" w:cs="Lucida Sans"/>
                  <w:kern w:val="2"/>
                  <w:sz w:val="22"/>
                  <w:szCs w:val="24"/>
                  <w:lang w:val="cs-CZ" w:eastAsia="hi-IN" w:bidi="hi-IN"/>
                </w:rPr>
                <w:t>sazba DPH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329" w:author="Neznámý autor" w:date="2024-07-11T11:56:26Z"/>
              </w:rPr>
            </w:pPr>
            <w:ins w:id="325" w:author="Neznámý autor" w:date="2024-07-11T11:56:26Z">
              <w:r>
                <w:rPr>
                  <w:rStyle w:val="PlaceholderText"/>
                  <w:color w:val="808080"/>
                  <w:shd w:fill="FFFF00" w:val="clear"/>
                </w:rPr>
                <w:t>0000</w:t>
              </w:r>
            </w:ins>
            <w:ins w:id="326" w:author="Neznámý autor" w:date="2024-07-11T11:56:26Z">
              <w:r>
                <w:rPr/>
                <w:t xml:space="preserve"> Kč </w:t>
              </w:r>
            </w:ins>
            <w:ins w:id="327" w:author="Neznámý autor" w:date="2024-07-11T11:56:26Z">
              <w:r>
                <w:rPr/>
                <w:t xml:space="preserve">výše </w:t>
              </w:r>
            </w:ins>
            <w:ins w:id="328" w:author="Neznámý autor" w:date="2024-07-11T11:56:26Z">
              <w:r>
                <w:rPr/>
                <w:t xml:space="preserve">DPH 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334" w:author="Neznámý autor" w:date="2024-07-11T11:56:26Z"/>
              </w:rPr>
            </w:pPr>
            <w:ins w:id="330" w:author="Neznámý autor" w:date="2024-07-11T11:56:26Z">
              <w:r>
                <w:rPr>
                  <w:rStyle w:val="PlaceholderText"/>
                  <w:color w:val="808080"/>
                  <w:shd w:fill="FFFF00" w:val="clear"/>
                </w:rPr>
                <w:t>0000</w:t>
              </w:r>
            </w:ins>
            <w:ins w:id="331" w:author="Neznámý autor" w:date="2024-07-11T11:56:26Z">
              <w:r>
                <w:rPr/>
                <w:t xml:space="preserve"> Kč </w:t>
              </w:r>
            </w:ins>
            <w:ins w:id="332" w:author="Neznámý autor" w:date="2024-07-11T11:56:26Z">
              <w:r>
                <w:rPr/>
                <w:t>cena včetně D</w:t>
              </w:r>
            </w:ins>
            <w:ins w:id="333" w:author="Neznámý autor" w:date="2024-07-11T11:56:26Z">
              <w:r>
                <w:rPr/>
                <w:t xml:space="preserve">PH 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349" w:author="Neznámý autor" w:date="2024-07-11T12:28:44Z"/>
              </w:rPr>
            </w:pPr>
            <w:ins w:id="335" w:author="Neznámý autor" w:date="2024-07-11T11:56:26Z">
              <w:r>
                <w:rPr/>
                <w:t xml:space="preserve">Jednotkovou cenou se rozumí </w:t>
              </w:r>
            </w:ins>
            <w:ins w:id="336" w:author="Neznámý autor" w:date="2024-07-11T11:56:26Z">
              <w:r>
                <w:rPr/>
                <w:t>průměrná</w:t>
              </w:r>
            </w:ins>
            <w:ins w:id="337" w:author="Neznámý autor" w:date="2024-07-11T11:56:26Z">
              <w:r>
                <w:rPr/>
                <w:t xml:space="preserve"> </w:t>
              </w:r>
            </w:ins>
            <w:ins w:id="338" w:author="Neznámý autor" w:date="2024-07-11T11:57:29Z">
              <w:r>
                <w:rPr/>
                <w:t>cena za</w:t>
              </w:r>
            </w:ins>
            <w:ins w:id="339" w:author="Neznámý autor" w:date="2024-07-11T12:05:58Z">
              <w:r>
                <w:rPr/>
                <w:t xml:space="preserve"> realizaci jednoho příspěvku a zahrnuje </w:t>
              </w:r>
            </w:ins>
            <w:ins w:id="340" w:author="Neznámý autor" w:date="2024-07-11T12:05:58Z">
              <w:r>
                <w:rPr>
                  <w:u w:val="single"/>
                </w:rPr>
                <w:t>veškeré</w:t>
              </w:r>
            </w:ins>
            <w:ins w:id="341" w:author="Neznámý autor" w:date="2024-07-11T12:05:58Z">
              <w:r>
                <w:rPr/>
                <w:t xml:space="preserve"> náklady, </w:t>
              </w:r>
            </w:ins>
            <w:ins w:id="342" w:author="Neznámý autor" w:date="2024-07-11T12:05:58Z">
              <w:r>
                <w:rPr/>
                <w:t xml:space="preserve">dodávky a činnosti </w:t>
              </w:r>
            </w:ins>
            <w:ins w:id="343" w:author="Neznámý autor" w:date="2024-07-11T12:14:28Z">
              <w:r>
                <w:rPr/>
                <w:t xml:space="preserve">(např. </w:t>
              </w:r>
            </w:ins>
            <w:ins w:id="344" w:author="Neznámý autor" w:date="2024-07-11T12:14:28Z">
              <w:r>
                <w:rPr>
                  <w:rFonts w:eastAsia="SimSun" w:cs="Lucida Sans"/>
                  <w:kern w:val="2"/>
                  <w:sz w:val="22"/>
                  <w:szCs w:val="24"/>
                  <w:lang w:val="cs-CZ" w:eastAsia="hi-IN" w:bidi="hi-IN"/>
                </w:rPr>
                <w:t>n</w:t>
              </w:r>
            </w:ins>
            <w:ins w:id="345" w:author="Neznámý autor" w:date="2024-07-11T12:14:28Z">
              <w:r>
                <w:rPr/>
                <w:t xml:space="preserve">ámět, příprava, výroba, editace, postprodukce, zveřejnění, </w:t>
              </w:r>
            </w:ins>
            <w:ins w:id="346" w:author="Neznámý autor" w:date="2024-07-11T12:14:28Z">
              <w:r>
                <w:rPr/>
                <w:t xml:space="preserve">hotové výdaje, </w:t>
              </w:r>
            </w:ins>
            <w:ins w:id="347" w:author="Neznámý autor" w:date="2024-07-11T12:14:28Z">
              <w:r>
                <w:rPr/>
                <w:t xml:space="preserve"> apod.)</w:t>
              </w:r>
            </w:ins>
            <w:ins w:id="348" w:author="Neznámý autor" w:date="2024-07-11T12:07:01Z">
              <w:r>
                <w:rPr/>
                <w:t xml:space="preserve">. </w:t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ins w:id="351" w:author="Neznámý autor" w:date="2024-07-11T12:28:44Z"/>
              </w:rPr>
            </w:pPr>
            <w:ins w:id="350" w:author="Neznámý autor" w:date="2024-07-11T12:28:44Z">
              <w:r>
                <w:rPr/>
              </w:r>
            </w:ins>
          </w:p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/>
            </w:pPr>
            <w:r>
              <w:rPr/>
            </w:r>
          </w:p>
        </w:tc>
      </w:tr>
      <w:tr>
        <w:trPr/>
        <w:tc>
          <w:tcPr>
            <w:tcW w:w="949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5F1" w:val="clear"/>
            <w:vAlign w:val="center"/>
          </w:tcPr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/>
            </w:pPr>
            <w:ins w:id="352" w:author="Neznámý autor" w:date="2024-04-08T17:35:49Z">
              <w:r>
                <w:rPr>
                  <w:b/>
                  <w:lang w:eastAsia="cs-CZ"/>
                </w:rPr>
                <w:t xml:space="preserve">Kritérium </w:t>
              </w:r>
            </w:ins>
            <w:ins w:id="353" w:author="Neznámý autor" w:date="2024-04-08T17:43:07Z">
              <w:r>
                <w:rPr>
                  <w:b/>
                  <w:lang w:eastAsia="cs-CZ"/>
                </w:rPr>
                <w:t xml:space="preserve">Kvalita zpracování základního návrhu strategie vedení kampaně, včetně kreativního ztvárnění </w:t>
              </w:r>
            </w:ins>
          </w:p>
        </w:tc>
      </w:tr>
      <w:tr>
        <w:trPr/>
        <w:tc>
          <w:tcPr>
            <w:tcW w:w="46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/>
            </w:pPr>
            <w:r>
              <w:rPr/>
            </w:r>
          </w:p>
        </w:tc>
        <w:tc>
          <w:tcPr>
            <w:tcW w:w="12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>
                <w:b/>
              </w:rPr>
            </w:pPr>
            <w:ins w:id="354" w:author="Neznámý autor" w:date="2024-04-08T17:35:49Z">
              <w:r>
                <w:rPr>
                  <w:b/>
                </w:rPr>
                <w:t xml:space="preserve">Váha </w:t>
              </w:r>
            </w:ins>
          </w:p>
        </w:tc>
        <w:tc>
          <w:tcPr>
            <w:tcW w:w="35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b/>
              </w:rPr>
            </w:pPr>
            <w:ins w:id="355" w:author="Neznámý autor" w:date="2024-04-08T17:35:49Z">
              <w:r>
                <w:rPr>
                  <w:b/>
                </w:rPr>
                <w:t>Nabídka účastníka</w:t>
              </w:r>
            </w:ins>
          </w:p>
        </w:tc>
      </w:tr>
      <w:tr>
        <w:trPr/>
        <w:tc>
          <w:tcPr>
            <w:tcW w:w="46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ListParagraph"/>
              <w:widowControl/>
              <w:tabs>
                <w:tab w:val="clear" w:pos="708"/>
              </w:tabs>
              <w:suppressAutoHyphens w:val="true"/>
              <w:bidi w:val="0"/>
              <w:spacing w:lineRule="auto" w:line="256" w:before="60" w:after="60"/>
              <w:ind w:hanging="0" w:start="113" w:end="0"/>
              <w:contextualSpacing w:val="false"/>
              <w:jc w:val="both"/>
              <w:rPr/>
            </w:pPr>
            <w:ins w:id="356" w:author="Neznámý autor" w:date="2024-04-08T17:43:16Z">
              <w:r>
                <w:rPr/>
                <w:t>N</w:t>
              </w:r>
            </w:ins>
            <w:ins w:id="357" w:author="Neznámý autor" w:date="2024-04-08T17:43:16Z">
              <w:r>
                <w:rPr/>
                <w:t>ávrh strategie vedení kampaně, včetně kreativního ztvárnění</w:t>
              </w:r>
            </w:ins>
          </w:p>
        </w:tc>
        <w:tc>
          <w:tcPr>
            <w:tcW w:w="12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/>
            </w:pPr>
            <w:ins w:id="358" w:author="Neznámý autor" w:date="2024-04-08T17:39:45Z">
              <w:r>
                <w:rPr/>
                <w:t>7</w:t>
              </w:r>
            </w:ins>
            <w:ins w:id="359" w:author="Neznámý autor" w:date="2024-04-08T17:35:49Z">
              <w:r>
                <w:rPr/>
                <w:t>0 %</w:t>
              </w:r>
            </w:ins>
          </w:p>
        </w:tc>
        <w:tc>
          <w:tcPr>
            <w:tcW w:w="35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/>
            </w:pPr>
            <w:ins w:id="360" w:author="Neznámý autor" w:date="2024-04-08T17:35:49Z">
              <w:r>
                <w:rPr/>
                <w:t>Návrh řešení je přílohou této nabídky</w:t>
              </w:r>
            </w:ins>
            <w:ins w:id="361" w:author="Neznámý autor" w:date="2024-04-30T09:44:36Z">
              <w:r>
                <w:rPr/>
                <w:t xml:space="preserve">, </w:t>
              </w:r>
            </w:ins>
            <w:ins w:id="362" w:author="Neznámý autor" w:date="2024-04-30T09:44:36Z">
              <w:r>
                <w:rPr/>
                <w:t xml:space="preserve">ukázka audiovizuálního  obsahu a návrh postu na </w:t>
              </w:r>
            </w:ins>
            <w:ins w:id="363" w:author="Neznámý autor" w:date="2024-04-30T09:47:17Z">
              <w:r>
                <w:rPr/>
                <w:t>sociální síť Instagram</w:t>
              </w:r>
            </w:ins>
          </w:p>
        </w:tc>
      </w:tr>
    </w:tbl>
    <w:p>
      <w:pPr>
        <w:pStyle w:val="Normal"/>
        <w:spacing w:before="0" w:after="0"/>
        <w:rPr>
          <w:ins w:id="365" w:author="Neznámý autor" w:date="2024-04-08T17:35:49Z"/>
        </w:rPr>
      </w:pPr>
      <w:ins w:id="364" w:author="Neznámý autor" w:date="2024-04-08T17:35:49Z">
        <w:r>
          <w:rPr/>
        </w:r>
      </w:ins>
    </w:p>
    <w:p>
      <w:pPr>
        <w:pStyle w:val="Normal"/>
        <w:bidi w:val="0"/>
        <w:rPr>
          <w:lang w:val="cs-CZ" w:eastAsia="hi-IN" w:bidi="hi-IN"/>
          <w:ins w:id="367" w:author="Neznámý autor" w:date="2024-07-04T15:47:51Z"/>
        </w:rPr>
      </w:pPr>
      <w:ins w:id="366" w:author="Neznámý autor" w:date="2024-07-04T15:47:51Z">
        <w:r>
          <w:rPr>
            <w:lang w:val="cs-CZ" w:eastAsia="hi-IN" w:bidi="hi-IN"/>
          </w:rPr>
        </w:r>
      </w:ins>
    </w:p>
    <w:p>
      <w:pPr>
        <w:pStyle w:val="Normal"/>
        <w:bidi w:val="0"/>
        <w:rPr>
          <w:lang w:val="cs-CZ" w:eastAsia="hi-IN" w:bidi="hi-IN"/>
          <w:ins w:id="369" w:author="Neznámý autor" w:date="2024-07-04T15:47:51Z"/>
        </w:rPr>
      </w:pPr>
      <w:ins w:id="368" w:author="Neznámý autor" w:date="2024-07-04T15:47:51Z">
        <w:r>
          <w:rPr>
            <w:lang w:val="cs-CZ" w:eastAsia="hi-IN" w:bidi="hi-IN"/>
          </w:rPr>
        </w:r>
      </w:ins>
    </w:p>
    <w:p>
      <w:pPr>
        <w:pStyle w:val="Normal"/>
        <w:bidi w:val="0"/>
        <w:rPr>
          <w:lang w:val="cs-CZ" w:eastAsia="hi-IN" w:bidi="hi-IN"/>
          <w:ins w:id="371" w:author="Neznámý autor" w:date="2024-04-08T17:48:51Z"/>
        </w:rPr>
      </w:pPr>
      <w:ins w:id="370" w:author="Neznámý autor" w:date="2024-04-08T17:48:51Z">
        <w:r>
          <w:rPr>
            <w:lang w:val="cs-CZ" w:eastAsia="hi-IN" w:bidi="hi-IN"/>
          </w:rPr>
          <w:t>II. kolo</w:t>
        </w:r>
      </w:ins>
    </w:p>
    <w:p>
      <w:pPr>
        <w:pStyle w:val="Normal"/>
        <w:bidi w:val="0"/>
        <w:rPr>
          <w:lang w:val="cs-CZ" w:eastAsia="hi-IN" w:bidi="hi-IN"/>
          <w:ins w:id="373" w:author="Neznámý autor" w:date="2024-04-08T17:48:51Z"/>
        </w:rPr>
      </w:pPr>
      <w:ins w:id="372" w:author="Neznámý autor" w:date="2024-04-08T17:48:51Z">
        <w:r>
          <w:rPr>
            <w:lang w:val="cs-CZ" w:eastAsia="hi-IN" w:bidi="hi-IN"/>
          </w:rPr>
        </w:r>
      </w:ins>
    </w:p>
    <w:p>
      <w:pPr>
        <w:pStyle w:val="Normal"/>
        <w:bidi w:val="0"/>
        <w:rPr>
          <w:lang w:val="cs-CZ" w:eastAsia="hi-IN" w:bidi="hi-IN"/>
        </w:rPr>
      </w:pPr>
      <w:r>
        <w:rPr>
          <w:lang w:val="cs-CZ" w:eastAsia="hi-IN" w:bidi="hi-IN"/>
        </w:rPr>
      </w:r>
    </w:p>
    <w:tbl>
      <w:tblPr>
        <w:tblW w:w="9498" w:type="dxa"/>
        <w:jc w:val="start"/>
        <w:tblInd w:w="-108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647"/>
        <w:gridCol w:w="1290"/>
        <w:gridCol w:w="3561"/>
      </w:tblGrid>
      <w:tr>
        <w:trPr/>
        <w:tc>
          <w:tcPr>
            <w:tcW w:w="949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DBE5F1" w:val="clear"/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/>
            </w:pPr>
            <w:ins w:id="374" w:author="Neznámý autor" w:date="2024-04-08T17:49:26Z">
              <w:r>
                <w:rPr>
                  <w:b/>
                  <w:lang w:val="cs-CZ" w:eastAsia="cs-CZ" w:bidi="hi-IN"/>
                </w:rPr>
                <w:t>Krit</w:t>
              </w:r>
            </w:ins>
            <w:ins w:id="375" w:author="Neznámý autor" w:date="2024-04-08T17:49:26Z">
              <w:r>
                <w:rPr>
                  <w:b/>
                  <w:lang w:eastAsia="cs-CZ"/>
                </w:rPr>
                <w:t xml:space="preserve">érium </w:t>
              </w:r>
            </w:ins>
            <w:ins w:id="376" w:author="Neznámý autor" w:date="2024-04-08T17:49:26Z">
              <w:r>
                <w:rPr>
                  <w:b/>
                  <w:lang w:eastAsia="cs-CZ"/>
                </w:rPr>
                <w:t xml:space="preserve">Kvalita </w:t>
              </w:r>
            </w:ins>
            <w:ins w:id="377" w:author="Neznámý autor" w:date="2024-04-08T17:49:26Z">
              <w:r>
                <w:rPr>
                  <w:b/>
                  <w:lang w:eastAsia="cs-CZ"/>
                </w:rPr>
                <w:t xml:space="preserve">návrhu kampaně na první měsíc na </w:t>
              </w:r>
            </w:ins>
            <w:ins w:id="378" w:author="Neznámý autor" w:date="2024-04-08T17:49:26Z">
              <w:r>
                <w:rPr>
                  <w:rFonts w:eastAsia="SimSun" w:cs="Lucida Sans"/>
                  <w:b/>
                  <w:kern w:val="2"/>
                  <w:sz w:val="22"/>
                  <w:szCs w:val="24"/>
                  <w:lang w:val="cs-CZ" w:eastAsia="cs-CZ" w:bidi="hi-IN"/>
                </w:rPr>
                <w:t xml:space="preserve">jedno z </w:t>
              </w:r>
            </w:ins>
            <w:ins w:id="379" w:author="Neznámý autor" w:date="2024-04-08T17:49:26Z">
              <w:r>
                <w:rPr>
                  <w:b/>
                  <w:lang w:eastAsia="cs-CZ"/>
                </w:rPr>
                <w:t>téma</w:t>
              </w:r>
            </w:ins>
            <w:ins w:id="380" w:author="Neznámý autor" w:date="2024-04-30T09:53:57Z">
              <w:r>
                <w:rPr>
                  <w:rFonts w:eastAsia="SimSun" w:cs="Lucida Sans"/>
                  <w:kern w:val="2"/>
                  <w:sz w:val="22"/>
                  <w:szCs w:val="24"/>
                  <w:lang w:val="cs-CZ" w:eastAsia="hi-IN" w:bidi="hi-IN"/>
                </w:rPr>
                <w:t xml:space="preserve">t </w:t>
              </w:r>
            </w:ins>
            <w:ins w:id="381" w:author="Neznámý autor" w:date="2024-04-30T09:53:57Z">
              <w:r>
                <w:rPr>
                  <w:rFonts w:eastAsia="SimSun" w:cs="Lucida Sans"/>
                  <w:b/>
                  <w:bCs/>
                  <w:kern w:val="2"/>
                  <w:sz w:val="22"/>
                  <w:szCs w:val="24"/>
                  <w:lang w:val="cs-CZ" w:eastAsia="hi-IN" w:bidi="hi-IN"/>
                </w:rPr>
                <w:t xml:space="preserve">SIC CZ dle výběru </w:t>
              </w:r>
            </w:ins>
            <w:ins w:id="382" w:author="Neznámý autor" w:date="2024-04-30T10:32:30Z">
              <w:r>
                <w:rPr>
                  <w:rFonts w:eastAsia="SimSun" w:cs="Lucida Sans"/>
                  <w:b/>
                  <w:bCs/>
                  <w:kern w:val="2"/>
                  <w:sz w:val="22"/>
                  <w:szCs w:val="24"/>
                  <w:lang w:val="cs-CZ" w:eastAsia="hi-IN" w:bidi="hi-IN"/>
                </w:rPr>
                <w:t>účastníka</w:t>
              </w:r>
            </w:ins>
          </w:p>
        </w:tc>
      </w:tr>
      <w:tr>
        <w:trPr/>
        <w:tc>
          <w:tcPr>
            <w:tcW w:w="46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12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>
                <w:b/>
              </w:rPr>
            </w:pPr>
            <w:ins w:id="383" w:author="Neznámý autor" w:date="2024-04-08T17:49:26Z">
              <w:r>
                <w:rPr>
                  <w:b/>
                </w:rPr>
                <w:t xml:space="preserve">Váha </w:t>
              </w:r>
            </w:ins>
          </w:p>
        </w:tc>
        <w:tc>
          <w:tcPr>
            <w:tcW w:w="35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>
                <w:b/>
              </w:rPr>
            </w:pPr>
            <w:ins w:id="384" w:author="Neznámý autor" w:date="2024-04-08T17:49:26Z">
              <w:r>
                <w:rPr>
                  <w:b/>
                </w:rPr>
                <w:t>Nabídka účastníka</w:t>
              </w:r>
            </w:ins>
          </w:p>
        </w:tc>
      </w:tr>
      <w:tr>
        <w:trPr>
          <w:trHeight w:val="1316" w:hRule="atLeast"/>
        </w:trPr>
        <w:tc>
          <w:tcPr>
            <w:tcW w:w="46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ListParagraph"/>
              <w:widowControl/>
              <w:tabs>
                <w:tab w:val="clear" w:pos="708"/>
              </w:tabs>
              <w:suppressAutoHyphens w:val="true"/>
              <w:bidi w:val="0"/>
              <w:spacing w:lineRule="auto" w:line="256" w:before="60" w:after="60"/>
              <w:ind w:hanging="0" w:start="113" w:end="0"/>
              <w:contextualSpacing w:val="false"/>
              <w:jc w:val="start"/>
              <w:rPr/>
            </w:pPr>
            <w:ins w:id="385" w:author="Neznámý autor" w:date="2024-04-08T17:50:21Z">
              <w:r>
                <w:rPr/>
                <w:t>N</w:t>
              </w:r>
            </w:ins>
            <w:ins w:id="386" w:author="Neznámý autor" w:date="2024-04-08T17:50:21Z">
              <w:r>
                <w:rPr/>
                <w:t>ávrh kampaně na první měsíc na téma</w:t>
              </w:r>
            </w:ins>
            <w:ins w:id="387" w:author="Neznámý autor" w:date="2024-04-30T12:44:09Z">
              <w:r>
                <w:rPr/>
                <w:t xml:space="preserve"> </w:t>
              </w:r>
            </w:ins>
            <w:ins w:id="388" w:author="Neznámý autor" w:date="2024-04-30T12:44:09Z">
              <w:r>
                <w:rPr/>
                <w:t>SIC CZ dle výběru účastníka</w:t>
              </w:r>
            </w:ins>
          </w:p>
        </w:tc>
        <w:tc>
          <w:tcPr>
            <w:tcW w:w="129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bidi w:val="0"/>
              <w:spacing w:before="60" w:after="60"/>
              <w:ind w:hanging="0" w:start="0" w:end="0"/>
              <w:jc w:val="start"/>
              <w:rPr/>
            </w:pPr>
            <w:ins w:id="389" w:author="Neznámý autor" w:date="2024-04-08T17:50:38Z">
              <w:r>
                <w:rPr/>
                <w:t>10</w:t>
              </w:r>
            </w:ins>
            <w:ins w:id="390" w:author="Neznámý autor" w:date="2024-04-08T17:49:26Z">
              <w:r>
                <w:rPr/>
                <w:t>0 %</w:t>
              </w:r>
            </w:ins>
          </w:p>
        </w:tc>
        <w:tc>
          <w:tcPr>
            <w:tcW w:w="35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2204" w:leader="none"/>
              </w:tabs>
              <w:bidi w:val="0"/>
              <w:spacing w:before="60" w:after="60"/>
              <w:ind w:hanging="0" w:start="0" w:end="0"/>
              <w:jc w:val="start"/>
              <w:rPr>
                <w:b w:val="false"/>
                <w:bCs w:val="false"/>
              </w:rPr>
            </w:pPr>
            <w:ins w:id="391" w:author="Neznámý autor" w:date="2024-04-08T17:50:58Z">
              <w:r>
                <w:rPr>
                  <w:b w:val="false"/>
                  <w:bCs w:val="false"/>
                </w:rPr>
                <w:t xml:space="preserve">Návrh řešení bude prezentován účastníky, kteří postoupili do II. kola,  osobně ve formě prezentace </w:t>
              </w:r>
            </w:ins>
          </w:p>
        </w:tc>
      </w:tr>
    </w:tbl>
    <w:p>
      <w:pPr>
        <w:pStyle w:val="Normal"/>
        <w:spacing w:before="0" w:after="0"/>
        <w:rPr>
          <w:ins w:id="393" w:author="Neznámý autor" w:date="2024-04-08T17:49:26Z"/>
        </w:rPr>
      </w:pPr>
      <w:ins w:id="392" w:author="Neznámý autor" w:date="2024-04-08T17:49:26Z">
        <w:r>
          <w:rPr/>
        </w:r>
      </w:ins>
    </w:p>
    <w:p>
      <w:pPr>
        <w:pStyle w:val="western"/>
        <w:widowControl/>
        <w:numPr>
          <w:ilvl w:val="0"/>
          <w:numId w:val="0"/>
        </w:numPr>
        <w:suppressAutoHyphens w:val="false"/>
        <w:bidi w:val="0"/>
        <w:spacing w:lineRule="auto" w:line="276" w:before="119" w:after="119"/>
        <w:ind w:hanging="0" w:start="0" w:end="0"/>
        <w:jc w:val="both"/>
        <w:outlineLvl w:val="0"/>
        <w:rPr>
          <w:rFonts w:ascii="Arial" w:hAnsi="Arial" w:eastAsia="SimSun" w:cs="Arial"/>
          <w:b/>
          <w:bCs/>
          <w:color w:val="004586"/>
          <w:kern w:val="2"/>
          <w:sz w:val="22"/>
          <w:szCs w:val="36"/>
          <w:shd w:fill="auto" w:val="clear"/>
          <w:lang w:val="cs-CZ" w:eastAsia="hi-IN" w:bidi="hi-IN"/>
          <w:del w:id="395" w:author="Neznámý autor" w:date="2023-05-12T11:08:37Z"/>
        </w:rPr>
      </w:pPr>
      <w:del w:id="394" w:author="Neznámý autor" w:date="2023-05-12T11:08:37Z">
        <w:r>
          <w:rPr>
            <w:rFonts w:eastAsia="SimSun" w:cs="Arial"/>
            <w:b w:val="false"/>
            <w:bCs w:val="false"/>
            <w:color w:val="004586"/>
            <w:kern w:val="2"/>
            <w:sz w:val="22"/>
            <w:szCs w:val="36"/>
            <w:shd w:fill="auto" w:val="clear"/>
            <w:lang w:val="cs-CZ" w:eastAsia="hi-IN" w:bidi="hi-IN"/>
          </w:rPr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rFonts w:ascii="Arial" w:hAnsi="Arial" w:eastAsia="SimSun" w:cs="Arial"/>
          <w:b/>
          <w:bCs/>
          <w:color w:val="004586"/>
          <w:kern w:val="2"/>
          <w:sz w:val="22"/>
          <w:szCs w:val="36"/>
          <w:shd w:fill="auto" w:val="clear"/>
          <w:lang w:val="cs-CZ" w:eastAsia="hi-IN" w:bidi="hi-IN"/>
          <w:del w:id="398" w:author="Neznámý autor" w:date="2023-05-12T11:03:25Z"/>
        </w:rPr>
      </w:pPr>
      <w:del w:id="396" w:author="Neznámý autor" w:date="2023-05-12T11:03:25Z">
        <w:r>
          <w:rPr>
            <w:rFonts w:eastAsia="SimSun" w:cs="Arial"/>
            <w:b/>
            <w:bCs/>
            <w:color w:val="004586"/>
            <w:kern w:val="2"/>
            <w:sz w:val="22"/>
            <w:szCs w:val="36"/>
            <w:shd w:fill="auto" w:val="clear"/>
            <w:lang w:val="cs-CZ" w:eastAsia="hi-IN" w:bidi="hi-IN"/>
          </w:rPr>
          <w:delText xml:space="preserve"> </w:delText>
        </w:r>
      </w:del>
      <w:del w:id="397" w:author="Neznámý autor" w:date="2023-05-12T11:03:25Z">
        <w:r>
          <w:rPr>
            <w:rFonts w:eastAsia="SimSun" w:cs="Arial"/>
            <w:b/>
            <w:bCs/>
            <w:color w:val="004586"/>
            <w:kern w:val="2"/>
            <w:sz w:val="22"/>
            <w:szCs w:val="36"/>
            <w:shd w:fill="auto" w:val="clear"/>
            <w:lang w:val="cs-CZ" w:eastAsia="hi-IN" w:bidi="hi-IN"/>
          </w:rPr>
          <w:delText>lze také využít pro případné další dotazy. Tato e-mailová adresa rovněž slouží pro podání nabídky.</w:delText>
        </w:r>
      </w:del>
    </w:p>
    <w:p>
      <w:pPr>
        <w:pStyle w:val="western"/>
        <w:widowControl/>
        <w:numPr>
          <w:ilvl w:val="0"/>
          <w:numId w:val="0"/>
        </w:numPr>
        <w:suppressAutoHyphens w:val="false"/>
        <w:bidi w:val="0"/>
        <w:spacing w:lineRule="auto" w:line="276" w:before="119" w:after="119"/>
        <w:ind w:hanging="0" w:start="0" w:end="0"/>
        <w:jc w:val="both"/>
        <w:outlineLvl w:val="0"/>
        <w:rPr>
          <w:rFonts w:cs="Arial"/>
          <w:b w:val="false"/>
          <w:bCs w:val="false"/>
          <w:color w:val="004586"/>
          <w:sz w:val="22"/>
          <w:szCs w:val="36"/>
          <w:shd w:fill="auto" w:val="clear"/>
          <w:del w:id="400" w:author="Neznámý autor" w:date="2023-05-12T11:03:25Z"/>
        </w:rPr>
      </w:pPr>
      <w:del w:id="399" w:author="Neznámý autor" w:date="2023-05-12T11:03:25Z">
        <w:r>
          <w:rPr>
            <w:rFonts w:cs="Arial"/>
            <w:b w:val="false"/>
            <w:bCs w:val="false"/>
            <w:color w:val="004586"/>
            <w:sz w:val="22"/>
            <w:szCs w:val="36"/>
            <w:shd w:fill="auto" w:val="clear"/>
          </w:rPr>
        </w:r>
      </w:del>
    </w:p>
    <w:p>
      <w:pPr>
        <w:pStyle w:val="western"/>
        <w:widowControl/>
        <w:suppressAutoHyphens w:val="false"/>
        <w:bidi w:val="0"/>
        <w:spacing w:lineRule="auto" w:line="276" w:before="119" w:after="119"/>
        <w:jc w:val="both"/>
        <w:rPr>
          <w:del w:id="402" w:author="Neznámý autor" w:date="2023-05-12T11:03:25Z"/>
        </w:rPr>
      </w:pPr>
      <w:del w:id="401" w:author="Neznámý autor" w:date="2023-05-12T11:03:25Z">
        <w:r>
          <w:rPr/>
        </w:r>
      </w:del>
    </w:p>
    <w:p>
      <w:pPr>
        <w:pStyle w:val="western"/>
        <w:widowControl/>
        <w:suppressAutoHyphens w:val="false"/>
        <w:bidi w:val="0"/>
        <w:spacing w:lineRule="auto" w:line="276" w:before="119" w:after="119"/>
        <w:jc w:val="both"/>
        <w:rPr>
          <w:del w:id="404" w:author="Neznámý autor" w:date="2023-05-12T11:03:25Z"/>
        </w:rPr>
      </w:pPr>
      <w:del w:id="403" w:author="Neznámý autor" w:date="2023-05-12T11:03:25Z">
        <w:r>
          <w:rPr/>
        </w:r>
      </w:del>
    </w:p>
    <w:p>
      <w:pPr>
        <w:pStyle w:val="western"/>
        <w:widowControl/>
        <w:suppressAutoHyphens w:val="false"/>
        <w:bidi w:val="0"/>
        <w:spacing w:lineRule="auto" w:line="276" w:before="119" w:after="119"/>
        <w:jc w:val="both"/>
        <w:rPr>
          <w:del w:id="406" w:author="Neznámý autor" w:date="2023-05-12T11:03:25Z"/>
        </w:rPr>
      </w:pPr>
      <w:del w:id="405" w:author="Neznámý autor" w:date="2023-05-12T11:03:25Z">
        <w:r>
          <w:rPr/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rFonts w:ascii="Arial" w:hAnsi="Arial" w:eastAsia="SimSun" w:cs="Arial"/>
          <w:b/>
          <w:bCs/>
          <w:color w:val="004586"/>
          <w:kern w:val="2"/>
          <w:sz w:val="22"/>
          <w:szCs w:val="36"/>
          <w:shd w:fill="auto" w:val="clear"/>
          <w:lang w:val="cs-CZ" w:eastAsia="hi-IN" w:bidi="hi-IN"/>
          <w:del w:id="409" w:author="Neznámý autor" w:date="2023-05-12T11:03:25Z"/>
        </w:rPr>
      </w:pPr>
      <w:del w:id="407" w:author="Neznámý autor" w:date="2023-04-18T15:05:39Z">
        <w:r>
          <w:rPr>
            <w:rFonts w:eastAsia="SimSun" w:cs="Arial"/>
            <w:b/>
            <w:bCs/>
            <w:color w:val="004586"/>
            <w:kern w:val="2"/>
            <w:sz w:val="22"/>
            <w:szCs w:val="36"/>
            <w:shd w:fill="FFC000" w:val="clear"/>
            <w:lang w:val="cs-CZ" w:eastAsia="hi-IN" w:bidi="hi-IN"/>
          </w:rPr>
          <w:delText xml:space="preserve">xxxx nebo </w:delText>
        </w:r>
      </w:del>
      <w:del w:id="408" w:author="Neznámý autor" w:date="2023-04-18T15:05:39Z">
        <w:r>
          <w:rPr>
            <w:rFonts w:eastAsia="SimSun" w:cs="Arial"/>
            <w:b/>
            <w:bCs/>
            <w:color w:val="004586"/>
            <w:kern w:val="2"/>
            <w:sz w:val="22"/>
            <w:szCs w:val="36"/>
            <w:shd w:fill="auto" w:val="clear"/>
            <w:lang w:val="cs-CZ" w:eastAsia="hi-IN" w:bidi="hi-IN"/>
          </w:rPr>
          <w:delText>na tel. číslo. e-mailovou adresu a telefonní číslo</w:delText>
        </w:r>
      </w:del>
    </w:p>
    <w:p>
      <w:pPr>
        <w:pStyle w:val="Heading1"/>
        <w:keepNext w:val="true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hanging="0" w:start="0" w:end="0"/>
        <w:jc w:val="both"/>
        <w:rPr>
          <w:shd w:fill="auto" w:val="clear"/>
          <w:del w:id="411" w:author="Neznámý autor" w:date="2023-05-12T11:03:25Z"/>
        </w:rPr>
      </w:pPr>
      <w:del w:id="410" w:author="Neznámý autor" w:date="2023-05-12T11:03:25Z">
        <w:r>
          <w:rPr>
            <w:shd w:fill="auto" w:val="clear"/>
          </w:rPr>
          <w:delText xml:space="preserve">Poptávané aktivity jsou spolufinancované z rozpočtu Evropské unie (EU). Výběr dodavatele je veden dle pravidel HaDEA pro výběr dodavatelů pro projekty spolufinancované z evropských zdrojů. Výstupy kampaně je nutné označovat logem EU s informací o spolufinancování. Případné subdodávky musí reflektovat principy transparentnosti, rovného zacházení a nediskriminace.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both"/>
        <w:rPr>
          <w:del w:id="413" w:author="Neznámý autor" w:date="2023-05-12T11:03:25Z"/>
        </w:rPr>
      </w:pPr>
      <w:del w:id="412" w:author="Neznámý autor" w:date="2023-05-12T11:03:25Z">
        <w:r>
          <w:rPr/>
          <w:delText xml:space="preserve">Sdružení CZ.NIC si vyhrazuje právo zrušit výběrové řízení kdykoliv až do uzavření smlouvy, popř. odmítnout všechny předložené nabídky, a to i bez udání důvodu.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both"/>
        <w:rPr>
          <w:del w:id="415" w:author="Neznámý autor" w:date="2023-05-12T11:03:25Z"/>
        </w:rPr>
      </w:pPr>
      <w:del w:id="414" w:author="Neznámý autor" w:date="2023-05-12T11:03:25Z">
        <w:r>
          <w:rPr/>
          <w:delText xml:space="preserve">Účastnící nemají právo na náhradu nákladu spojených s účastí ve výběrovém řízení.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both"/>
        <w:rPr>
          <w:del w:id="419" w:author="Neznámý autor" w:date="2023-05-12T11:03:25Z"/>
        </w:rPr>
      </w:pPr>
      <w:del w:id="416" w:author="Neznámý autor" w:date="2023-05-12T11:03:25Z">
        <w:r>
          <w:rPr/>
          <w:delText xml:space="preserve">Osobní údaje budou zpracovávány v souladu s platnou legislativou. Obecné zásady zpracování osobních údajů sdružení CZ.NIC jsou k dispozici </w:delText>
        </w:r>
      </w:del>
      <w:hyperlink r:id="rId2" w:tgtFrame="_top">
        <w:del w:id="417" w:author="Neznámý autor" w:date="2023-05-12T11:03:25Z">
          <w:r>
            <w:rPr>
              <w:rStyle w:val="Hyperlink"/>
              <w:rFonts w:eastAsia="OpenSymbol"/>
            </w:rPr>
            <w:delText>zde</w:delText>
          </w:r>
        </w:del>
      </w:hyperlink>
      <w:del w:id="418" w:author="Neznámý autor" w:date="2023-05-12T11:03:25Z">
        <w:r>
          <w:rPr/>
          <w:delText xml:space="preserve">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both"/>
        <w:rPr>
          <w:del w:id="421" w:author="Neznámý autor" w:date="2023-05-12T11:03:25Z"/>
        </w:rPr>
      </w:pPr>
      <w:del w:id="420" w:author="Neznámý autor" w:date="2023-05-12T11:03:25Z">
        <w:r>
          <w:rPr/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b/>
          <w:bCs/>
          <w:shd w:fill="auto" w:val="clear"/>
          <w:del w:id="425" w:author="Neznámý autor" w:date="2023-05-12T11:03:25Z"/>
        </w:rPr>
      </w:pPr>
      <w:del w:id="422" w:author="Neznámý autor" w:date="2023-05-12T11:03:25Z">
        <w:r>
          <w:rPr>
            <w:b/>
            <w:bCs/>
            <w:shd w:fill="auto" w:val="clear"/>
          </w:rPr>
          <w:delText xml:space="preserve">Máte-li zájem spolupracovat s námi, ozvěte se nám na e-mailovou adresu: </w:delText>
        </w:r>
      </w:del>
      <w:del w:id="423" w:author="Neznámý autor" w:date="2023-04-18T15:07:30Z">
        <w:r>
          <w:rPr>
            <w:b/>
            <w:bCs/>
            <w:shd w:fill="auto" w:val="clear"/>
          </w:rPr>
          <w:delText xml:space="preserve">: </w:delText>
        </w:r>
      </w:del>
      <w:del w:id="424" w:author="Neznámý autor" w:date="2023-05-12T11:03:25Z">
        <w:r>
          <w:rPr>
            <w:b/>
            <w:bCs/>
            <w:shd w:fill="auto" w:val="clear"/>
          </w:rPr>
          <w:delText>2023</w:delText>
        </w:r>
      </w:del>
    </w:p>
    <w:p>
      <w:pPr>
        <w:pStyle w:val="western"/>
        <w:numPr>
          <w:ilvl w:val="1"/>
          <w:numId w:val="3"/>
        </w:numPr>
        <w:spacing w:lineRule="auto" w:line="276" w:before="0" w:after="119"/>
        <w:jc w:val="both"/>
        <w:rPr>
          <w:del w:id="427" w:author="Neznámý autor" w:date="2023-05-12T11:03:25Z"/>
        </w:rPr>
      </w:pPr>
      <w:del w:id="426" w:author="Neznámý autor" w:date="2023-05-12T11:03:25Z">
        <w:r>
          <w:rPr/>
          <w:delText xml:space="preserve">Zahájení kampaně: 1. 7. 2023 </w:delText>
        </w:r>
      </w:del>
    </w:p>
    <w:p>
      <w:pPr>
        <w:pStyle w:val="western"/>
        <w:widowControl/>
        <w:numPr>
          <w:ilvl w:val="1"/>
          <w:numId w:val="3"/>
        </w:numPr>
        <w:suppressAutoHyphens w:val="false"/>
        <w:bidi w:val="0"/>
        <w:spacing w:lineRule="auto" w:line="276" w:before="0" w:after="119"/>
        <w:ind w:hanging="0" w:start="0" w:end="0"/>
        <w:jc w:val="both"/>
        <w:outlineLvl w:val="0"/>
        <w:rPr>
          <w:rFonts w:cs="Arial"/>
          <w:b w:val="false"/>
          <w:bCs w:val="false"/>
          <w:color w:val="004586"/>
          <w:sz w:val="22"/>
          <w:szCs w:val="36"/>
          <w:shd w:fill="auto" w:val="clear"/>
          <w:del w:id="429" w:author="Neznámý autor" w:date="2023-05-12T11:03:25Z"/>
        </w:rPr>
      </w:pPr>
      <w:del w:id="428" w:author="Neznámý autor" w:date="2023-05-12T11:03:25Z">
        <w:r>
          <w:rPr>
            <w:rFonts w:cs="Arial"/>
            <w:b w:val="false"/>
            <w:bCs w:val="false"/>
            <w:color w:val="004586"/>
            <w:sz w:val="22"/>
            <w:szCs w:val="36"/>
            <w:shd w:fill="auto" w:val="clear"/>
          </w:rPr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shd w:fill="auto" w:val="clear"/>
          <w:del w:id="433" w:author="Neznámý autor" w:date="2023-05-12T11:03:25Z"/>
        </w:rPr>
      </w:pPr>
      <w:del w:id="430" w:author="Neznámý autor" w:date="2023-05-12T11:03:25Z">
        <w:r>
          <w:rPr>
            <w:shd w:fill="auto" w:val="clear"/>
          </w:rPr>
          <w:delText>Další informace</w:delText>
        </w:r>
      </w:del>
      <w:del w:id="431" w:author="Neznámý autor" w:date="2023-04-18T15:04:58Z">
        <w:r>
          <w:rPr>
            <w:shd w:fill="auto" w:val="clear"/>
          </w:rPr>
          <w:delText xml:space="preserve"> </w:delText>
        </w:r>
      </w:del>
      <w:del w:id="432" w:author="Neznámý autor" w:date="2023-05-12T11:03:25Z">
        <w:r>
          <w:rPr>
            <w:shd w:fill="auto" w:val="clear"/>
          </w:rPr>
          <w:delText>.2023</w:delText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shd w:fill="auto" w:val="clear"/>
          <w:del w:id="437" w:author="Neznámý autor" w:date="2023-05-12T11:03:25Z"/>
        </w:rPr>
      </w:pPr>
      <w:del w:id="434" w:author="Neznámý autor" w:date="2023-05-12T11:03:25Z">
        <w:r>
          <w:rPr>
            <w:shd w:fill="auto" w:val="clear"/>
          </w:rPr>
          <w:delText xml:space="preserve">Termín uzavření smlouvy: do 30. 6. </w:delText>
        </w:r>
      </w:del>
      <w:del w:id="435" w:author="Neznámý autor" w:date="2023-04-18T15:04:54Z">
        <w:r>
          <w:rPr>
            <w:shd w:fill="auto" w:val="clear"/>
          </w:rPr>
          <w:delText xml:space="preserve"> </w:delText>
        </w:r>
      </w:del>
      <w:del w:id="436" w:author="Neznámý autor" w:date="2023-05-12T11:03:25Z">
        <w:r>
          <w:rPr>
            <w:shd w:fill="auto" w:val="clear"/>
          </w:rPr>
          <w:delText>5. - 26. 5. 2023</w:delText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shd w:fill="auto" w:val="clear"/>
          <w:del w:id="441" w:author="Neznámý autor" w:date="2023-05-12T11:03:25Z"/>
        </w:rPr>
      </w:pPr>
      <w:del w:id="438" w:author="Neznámý autor" w:date="2023-05-12T11:03:25Z">
        <w:r>
          <w:rPr>
            <w:shd w:fill="auto" w:val="clear"/>
          </w:rPr>
          <w:delText>Datum oznámení vítěze: 2. 6</w:delText>
        </w:r>
      </w:del>
      <w:del w:id="439" w:author="Neznámý autor" w:date="2023-04-18T15:10:29Z">
        <w:r>
          <w:rPr>
            <w:shd w:fill="auto" w:val="clear"/>
          </w:rPr>
          <w:delText xml:space="preserve"> </w:delText>
        </w:r>
      </w:del>
      <w:del w:id="440" w:author="Neznámý autor" w:date="2023-05-12T11:03:25Z">
        <w:r>
          <w:rPr>
            <w:shd w:fill="auto" w:val="clear"/>
          </w:rPr>
          <w:delText>. 2023</w:delText>
        </w:r>
      </w:del>
    </w:p>
    <w:p>
      <w:pPr>
        <w:pStyle w:val="western"/>
        <w:numPr>
          <w:ilvl w:val="1"/>
          <w:numId w:val="3"/>
        </w:numPr>
        <w:spacing w:lineRule="auto" w:line="276" w:before="0" w:after="119"/>
        <w:jc w:val="both"/>
        <w:rPr>
          <w:del w:id="444" w:author="Neznámý autor" w:date="2023-05-12T11:03:25Z"/>
        </w:rPr>
      </w:pPr>
      <w:del w:id="442" w:author="Neznámý autor" w:date="2023-05-12T11:03:25Z">
        <w:r>
          <w:rPr/>
          <w:delText xml:space="preserve">Termín podání nabídek dodavatelů: nejpozději </w:delText>
        </w:r>
      </w:del>
      <w:del w:id="443" w:author="Neznámý autor" w:date="2023-05-12T11:03:25Z">
        <w:r>
          <w:rPr>
            <w:shd w:fill="auto" w:val="clear"/>
          </w:rPr>
          <w:delText>12. 5. 2023</w:delText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shd w:fill="auto" w:val="clear"/>
          <w:del w:id="454" w:author="Neznámý autor" w:date="2023-05-12T11:03:25Z"/>
        </w:rPr>
      </w:pPr>
      <w:del w:id="445" w:author="Neznámý autor" w:date="2023-05-12T11:03:25Z">
        <w:r>
          <w:rPr>
            <w:shd w:fill="auto" w:val="clear"/>
          </w:rPr>
          <w:delText>Osobní prezentace tří (3) nejlepších nabídek (prezentace návrhu kampaně na první 3 měsíce na zadané stěžejní téma), představení týmu, včetně influencerů: týden 22.</w:delText>
        </w:r>
      </w:del>
      <w:del w:id="446" w:author="Neznámý autor" w:date="2023-04-18T15:02:21Z">
        <w:r>
          <w:rPr>
            <w:shd w:fill="auto" w:val="clear"/>
          </w:rPr>
          <w:delText>4</w:delText>
        </w:r>
      </w:del>
      <w:del w:id="447" w:author="Neznámý autor" w:date="2023-05-12T11:03:25Z">
        <w:r>
          <w:rPr>
            <w:shd w:fill="auto" w:val="clear"/>
          </w:rPr>
          <w:delText xml:space="preserve">. </w:delText>
        </w:r>
      </w:del>
      <w:del w:id="448" w:author="Neznámý autor" w:date="2023-04-24T16:24:10Z">
        <w:r>
          <w:rPr>
            <w:shd w:fill="auto" w:val="clear"/>
          </w:rPr>
          <w:delText>28</w:delText>
        </w:r>
      </w:del>
      <w:del w:id="449" w:author="Neznámý autor" w:date="2023-05-12T11:03:25Z">
        <w:r>
          <w:rPr>
            <w:shd w:fill="auto" w:val="clear"/>
          </w:rPr>
          <w:delText xml:space="preserve">. 2023 – </w:delText>
        </w:r>
      </w:del>
      <w:del w:id="450" w:author="Neznámý autor" w:date="2023-04-18T15:02:16Z">
        <w:r>
          <w:rPr>
            <w:shd w:fill="auto" w:val="clear"/>
          </w:rPr>
          <w:delText>4</w:delText>
        </w:r>
      </w:del>
      <w:del w:id="451" w:author="Neznámý autor" w:date="2023-05-12T11:03:25Z">
        <w:r>
          <w:rPr>
            <w:shd w:fill="auto" w:val="clear"/>
          </w:rPr>
          <w:delText xml:space="preserve">. </w:delText>
        </w:r>
      </w:del>
      <w:del w:id="452" w:author="Neznámý autor" w:date="2023-04-18T15:03:27Z">
        <w:r>
          <w:rPr>
            <w:shd w:fill="auto" w:val="clear"/>
          </w:rPr>
          <w:delText>13</w:delText>
        </w:r>
      </w:del>
      <w:del w:id="453" w:author="Neznámý autor" w:date="2023-05-12T11:03:25Z">
        <w:r>
          <w:rPr>
            <w:shd w:fill="auto" w:val="clear"/>
          </w:rPr>
          <w:delText>. 4. 2023</w:delText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rFonts w:ascii="Arial" w:hAnsi="Arial" w:eastAsia="SimSun" w:cs="Arial"/>
          <w:b/>
          <w:bCs/>
          <w:color w:val="004586"/>
          <w:kern w:val="2"/>
          <w:sz w:val="22"/>
          <w:szCs w:val="36"/>
          <w:shd w:fill="auto" w:val="clear"/>
          <w:lang w:val="cs-CZ" w:eastAsia="hi-IN" w:bidi="hi-IN"/>
          <w:del w:id="457" w:author="Neznámý autor" w:date="2023-05-12T11:03:25Z"/>
        </w:rPr>
      </w:pPr>
      <w:del w:id="455" w:author="Neznámý autor" w:date="2023-05-12T11:03:25Z">
        <w:r>
          <w:rPr>
            <w:shd w:fill="auto" w:val="clear"/>
          </w:rPr>
          <w:delText xml:space="preserve">Schůzky se zájemci (osobně/online) nebo korespondence za účelem upřesnění požadavků a našich očekávání: </w:delText>
        </w:r>
      </w:del>
      <w:del w:id="456" w:author="Neznámý autor" w:date="2023-04-18T15:01:01Z">
        <w:r>
          <w:rPr>
            <w:shd w:fill="auto" w:val="clear"/>
          </w:rPr>
          <w:delText>9</w:delText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rFonts w:ascii="Arial" w:hAnsi="Arial" w:eastAsia="SimSun" w:cs="Arial"/>
          <w:b/>
          <w:bCs/>
          <w:color w:val="004586"/>
          <w:kern w:val="2"/>
          <w:sz w:val="22"/>
          <w:szCs w:val="36"/>
          <w:shd w:fill="auto" w:val="clear"/>
          <w:lang w:val="cs-CZ" w:eastAsia="hi-IN" w:bidi="hi-IN"/>
          <w:del w:id="460" w:author="Neznámý autor" w:date="2023-05-12T11:03:25Z"/>
        </w:rPr>
      </w:pPr>
      <w:del w:id="458" w:author="Neznámý autor" w:date="2023-05-12T11:03:25Z">
        <w:r>
          <w:rPr>
            <w:shd w:fill="auto" w:val="clear"/>
          </w:rPr>
          <w:delText>Oslovení možných dodavatelů: 1</w:delText>
        </w:r>
      </w:del>
      <w:del w:id="459" w:author="Neznámý autor" w:date="2023-04-18T15:07:26Z">
        <w:r>
          <w:rPr>
            <w:rFonts w:cs="Arial"/>
            <w:sz w:val="22"/>
            <w:szCs w:val="22"/>
            <w:shd w:fill="auto" w:val="clear"/>
          </w:rPr>
          <w:delText xml:space="preserve">: </w:delText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del w:id="462" w:author="Neznámý autor" w:date="2023-05-12T11:03:25Z"/>
        </w:rPr>
      </w:pPr>
      <w:del w:id="461" w:author="Neznámý autor" w:date="2023-05-12T11:03:25Z">
        <w:r>
          <w:rPr/>
          <w:delText xml:space="preserve">Kalkulace nabídky pro výše uvedené výstupy. Kalkulace musí obsahovat položkový rozpočet, včetně odměny pro dodavatele. Cena musí být uvedena bez DPH, včetně DPH a musí být uvedena jako konečná a nepřekročitelná. </w:delText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del w:id="464" w:author="Neznámý autor" w:date="2023-05-12T11:03:25Z"/>
        </w:rPr>
      </w:pPr>
      <w:del w:id="463" w:author="Neznámý autor" w:date="2023-05-12T11:03:25Z">
        <w:r>
          <w:rPr/>
          <w:delText>Základní návrh strategie vedení kampaně (kreativní koncept) v prezentaci pptx v češtině.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both"/>
        <w:rPr>
          <w:del w:id="466" w:author="Neznámý autor" w:date="2023-05-12T11:03:25Z"/>
        </w:rPr>
      </w:pPr>
      <w:del w:id="465" w:author="Neznámý autor" w:date="2023-05-12T11:03:25Z">
        <w:r>
          <w:rPr/>
          <w:delText>Ukázka audiovizuálního obsahu o stopáži 15-60 vteřin na některé z výše uvedených témat.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both"/>
        <w:rPr>
          <w:del w:id="468" w:author="Neznámý autor" w:date="2023-05-12T11:03:25Z"/>
        </w:rPr>
      </w:pPr>
      <w:del w:id="467" w:author="Neznámý autor" w:date="2023-05-12T11:03:25Z">
        <w:r>
          <w:rPr/>
          <w:delText>návrh příspěvku (postu) na sociální síť Instagram - návrh včetně grafiky a textace, komunikační cíl: jedno z témat kampaně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both"/>
        <w:rPr>
          <w:del w:id="472" w:author="Neznámý autor" w:date="2023-05-12T11:03:25Z"/>
        </w:rPr>
      </w:pPr>
      <w:del w:id="469" w:author="Neznámý autor" w:date="2023-05-12T11:03:25Z">
        <w:r>
          <w:rPr/>
          <w:delText>předchozí zkušenost dodavatele – doložit realizaci min. dvou kampaní v obdobném rozsahu za poslední 4 roky; kampaní v obdobném rozsahu se rozumí jedna kampaň v minimální ceně 1.000.000,- Kč bez DPH nebo dvě kampaně v jednom roce, každá kampaň o minimální ceně 400.000,- Kč bez DPH, zahrnující sociální síť Instagram a kanál YouTube a počet 30 tisíc sledujících takové kampaně za rok (</w:delText>
        </w:r>
      </w:del>
      <w:del w:id="470" w:author="Neznámý autor" w:date="2023-05-12T11:03:25Z">
        <w:r>
          <w:rPr>
            <w:rFonts w:eastAsia="Times New Roman" w:cs="Arial"/>
            <w:kern w:val="0"/>
            <w:sz w:val="22"/>
            <w:szCs w:val="22"/>
            <w:lang w:val="cs-CZ" w:eastAsia="cs-CZ" w:bidi="ar-SA"/>
          </w:rPr>
          <w:delText>generických nebo virálních</w:delText>
        </w:r>
      </w:del>
      <w:del w:id="471" w:author="Neznámý autor" w:date="2023-05-12T11:03:25Z">
        <w:r>
          <w:rPr/>
          <w:delText xml:space="preserve"> účtů).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both"/>
        <w:rPr>
          <w:del w:id="474" w:author="Neznámý autor" w:date="2023-05-12T11:03:25Z"/>
        </w:rPr>
      </w:pPr>
      <w:del w:id="473" w:author="Neznámý autor" w:date="2023-05-12T11:03:25Z">
        <w:r>
          <w:rPr/>
          <w:delText>Nabídka musí být podána v elektronické podobě, označena jako „Nabídka na návrh, vytvoření a vedení osvětové kampaně“ a zaslána na níže uvedenou adresu</w:delText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rFonts w:cs="Arial"/>
          <w:b w:val="false"/>
          <w:bCs w:val="false"/>
          <w:color w:val="004586"/>
          <w:sz w:val="22"/>
          <w:szCs w:val="36"/>
          <w:shd w:fill="auto" w:val="clear"/>
          <w:del w:id="476" w:author="Neznámý autor" w:date="2023-05-12T11:03:25Z"/>
        </w:rPr>
      </w:pPr>
      <w:del w:id="475" w:author="Neznámý autor" w:date="2023-05-12T11:03:25Z">
        <w:r>
          <w:rPr>
            <w:rFonts w:cs="Arial"/>
            <w:b w:val="false"/>
            <w:bCs w:val="false"/>
            <w:color w:val="004586"/>
            <w:sz w:val="22"/>
            <w:szCs w:val="36"/>
            <w:shd w:fill="auto" w:val="clear"/>
          </w:rPr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rFonts w:ascii="Arial" w:hAnsi="Arial" w:eastAsia="SimSun" w:cs="Arial"/>
          <w:b/>
          <w:bCs/>
          <w:color w:val="004586"/>
          <w:kern w:val="2"/>
          <w:sz w:val="22"/>
          <w:szCs w:val="36"/>
          <w:shd w:fill="auto" w:val="clear"/>
          <w:lang w:val="cs-CZ" w:eastAsia="hi-IN" w:bidi="hi-IN"/>
          <w:del w:id="480" w:author="Neznámý autor" w:date="2023-04-18T15:06:40Z"/>
        </w:rPr>
      </w:pPr>
      <w:del w:id="477" w:author="Neznámý autor" w:date="2023-05-12T11:03:25Z">
        <w:r>
          <w:rPr>
            <w:rFonts w:cs="Arial"/>
            <w:sz w:val="22"/>
            <w:szCs w:val="22"/>
          </w:rPr>
          <w:delText>Harmonogram výběru dodavatele</w:delText>
        </w:r>
      </w:del>
      <w:del w:id="478" w:author="Neznámý autor" w:date="2023-04-18T15:07:08Z">
        <w:r>
          <w:rPr>
            <w:rFonts w:cs="Arial"/>
            <w:sz w:val="22"/>
            <w:szCs w:val="22"/>
          </w:rPr>
          <w:delText>:</w:delText>
        </w:r>
      </w:del>
      <w:del w:id="479" w:author="Neznámý autor" w:date="2023-05-12T11:03:25Z">
        <w:r>
          <w:rPr>
            <w:rFonts w:cs="Arial"/>
            <w:sz w:val="22"/>
            <w:szCs w:val="22"/>
          </w:rPr>
          <w:delText>Požadované podklady pro zapojení do výběru dodavatele</w:delText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rFonts w:ascii="Arial" w:hAnsi="Arial" w:eastAsia="SimSun" w:cs="Arial"/>
          <w:b/>
          <w:bCs/>
          <w:color w:val="004586"/>
          <w:kern w:val="2"/>
          <w:sz w:val="22"/>
          <w:szCs w:val="36"/>
          <w:shd w:fill="auto" w:val="clear"/>
          <w:lang w:val="cs-CZ" w:eastAsia="hi-IN" w:bidi="hi-IN"/>
          <w:del w:id="482" w:author="Neznámý autor" w:date="2023-05-12T11:03:25Z"/>
        </w:rPr>
      </w:pPr>
      <w:del w:id="481" w:author="Neznámý autor" w:date="2023-05-12T11:03:25Z">
        <w:r>
          <w:rPr/>
          <w:delText xml:space="preserve">tématu na dotčené období ze strany sdružení CZ.NIC). </w:delText>
        </w:r>
      </w:del>
    </w:p>
    <w:p>
      <w:pPr>
        <w:pStyle w:val="western"/>
        <w:numPr>
          <w:ilvl w:val="0"/>
          <w:numId w:val="2"/>
        </w:numPr>
        <w:spacing w:lineRule="auto" w:line="276" w:before="0" w:after="119"/>
        <w:jc w:val="both"/>
        <w:rPr>
          <w:del w:id="484" w:author="Neznámý autor" w:date="2023-05-12T11:03:25Z"/>
        </w:rPr>
      </w:pPr>
      <w:del w:id="483" w:author="Neznámý autor" w:date="2023-05-12T11:03:25Z">
        <w:r>
          <w:rPr/>
          <w:delText>Navrhování přizpůsobené komunikace pro cílové skupiny.</w:delText>
        </w:r>
      </w:del>
    </w:p>
    <w:p>
      <w:pPr>
        <w:pStyle w:val="western"/>
        <w:numPr>
          <w:ilvl w:val="0"/>
          <w:numId w:val="2"/>
        </w:numPr>
        <w:spacing w:lineRule="auto" w:line="276" w:before="0" w:after="119"/>
        <w:jc w:val="both"/>
        <w:rPr>
          <w:del w:id="486" w:author="Neznámý autor" w:date="2023-05-12T11:03:25Z"/>
        </w:rPr>
      </w:pPr>
      <w:del w:id="485" w:author="Neznámý autor" w:date="2023-05-12T11:03:25Z">
        <w:r>
          <w:rPr/>
          <w:delText xml:space="preserve">Výroba a postprodukce audiovizuálního obsahu (návrh strategie, příprava scénářů a videí, práce kreativního týmu, zajištění videoprodukce a finální podoba obsahu). </w:delText>
        </w:r>
      </w:del>
    </w:p>
    <w:p>
      <w:pPr>
        <w:pStyle w:val="western"/>
        <w:numPr>
          <w:ilvl w:val="0"/>
          <w:numId w:val="2"/>
        </w:numPr>
        <w:spacing w:lineRule="auto" w:line="276" w:before="0" w:after="119"/>
        <w:jc w:val="both"/>
        <w:rPr>
          <w:del w:id="488" w:author="Neznámý autor" w:date="2023-05-12T11:03:25Z"/>
        </w:rPr>
      </w:pPr>
      <w:del w:id="487" w:author="Neznámý autor" w:date="2023-05-12T11:03:25Z">
        <w:r>
          <w:rPr/>
          <w:delText>Návrh reklamní strategie pro Instagram a YouTube (nastavení placené reklamy).</w:delText>
        </w:r>
      </w:del>
    </w:p>
    <w:p>
      <w:pPr>
        <w:pStyle w:val="western"/>
        <w:numPr>
          <w:ilvl w:val="0"/>
          <w:numId w:val="2"/>
        </w:numPr>
        <w:spacing w:lineRule="auto" w:line="276" w:before="0" w:after="119"/>
        <w:jc w:val="both"/>
        <w:rPr>
          <w:del w:id="490" w:author="Neznámý autor" w:date="2023-05-12T11:03:25Z"/>
        </w:rPr>
      </w:pPr>
      <w:del w:id="489" w:author="Neznámý autor" w:date="2023-05-12T11:03:25Z">
        <w:r>
          <w:rPr/>
          <w:delText xml:space="preserve">Návrhy a vedení dílčích tematických kampaní (v souladu s produkčním plánem, ve vzájemné spolupráci a po našem schválení). </w:delText>
        </w:r>
      </w:del>
    </w:p>
    <w:p>
      <w:pPr>
        <w:pStyle w:val="western"/>
        <w:numPr>
          <w:ilvl w:val="0"/>
          <w:numId w:val="2"/>
        </w:numPr>
        <w:spacing w:lineRule="auto" w:line="276" w:before="0" w:after="119"/>
        <w:jc w:val="both"/>
        <w:rPr>
          <w:del w:id="492" w:author="Neznámý autor" w:date="2023-05-12T11:03:25Z"/>
        </w:rPr>
      </w:pPr>
      <w:del w:id="491" w:author="Neznámý autor" w:date="2023-05-12T11:03:25Z">
        <w:r>
          <w:rPr/>
          <w:delText>Poskytování společné správy sociálního účtu Instagram a kanálu YouTube (zveřejňování obsahu dle schváleného scénáře a připravené strategie, interakce s komunitou, textace příspěvků).</w:delText>
        </w:r>
      </w:del>
    </w:p>
    <w:p>
      <w:pPr>
        <w:pStyle w:val="western"/>
        <w:numPr>
          <w:ilvl w:val="0"/>
          <w:numId w:val="2"/>
        </w:numPr>
        <w:spacing w:lineRule="auto" w:line="276" w:before="0" w:after="119"/>
        <w:jc w:val="both"/>
        <w:rPr>
          <w:del w:id="494" w:author="Neznámý autor" w:date="2023-05-12T11:03:25Z"/>
        </w:rPr>
      </w:pPr>
      <w:del w:id="493" w:author="Neznámý autor" w:date="2023-05-12T11:03:25Z">
        <w:r>
          <w:rPr/>
          <w:delText>Doporučení kanálů a influencerů pro naši kampaň.</w:delText>
        </w:r>
      </w:del>
    </w:p>
    <w:p>
      <w:pPr>
        <w:pStyle w:val="western"/>
        <w:numPr>
          <w:ilvl w:val="0"/>
          <w:numId w:val="2"/>
        </w:numPr>
        <w:spacing w:lineRule="auto" w:line="276" w:before="0" w:after="119"/>
        <w:jc w:val="both"/>
        <w:rPr>
          <w:del w:id="496" w:author="Neznámý autor" w:date="2023-05-12T11:03:25Z"/>
        </w:rPr>
      </w:pPr>
      <w:del w:id="495" w:author="Neznámý autor" w:date="2023-05-12T11:03:25Z">
        <w:r>
          <w:rPr/>
          <w:delText xml:space="preserve">Nastavení KPI, reportovacích a hodnotících nástrojů a metod. Průběžné vyhodnocování aktivit. </w:delText>
        </w:r>
      </w:del>
    </w:p>
    <w:p>
      <w:pPr>
        <w:pStyle w:val="western"/>
        <w:numPr>
          <w:ilvl w:val="0"/>
          <w:numId w:val="2"/>
        </w:numPr>
        <w:spacing w:lineRule="auto" w:line="276" w:before="0" w:after="119"/>
        <w:jc w:val="both"/>
        <w:rPr>
          <w:del w:id="498" w:author="Neznámý autor" w:date="2023-05-12T11:03:25Z"/>
        </w:rPr>
      </w:pPr>
      <w:del w:id="497" w:author="Neznámý autor" w:date="2023-05-12T11:03:25Z">
        <w:r>
          <w:rPr/>
          <w:delText>Řízení influencer marketingu a spolupráce (výběr tvůrců, ověření jejich kredibility, přímá komunikace, pravidelné reporty).</w:delText>
        </w:r>
      </w:del>
    </w:p>
    <w:p>
      <w:pPr>
        <w:pStyle w:val="western"/>
        <w:numPr>
          <w:ilvl w:val="0"/>
          <w:numId w:val="2"/>
        </w:numPr>
        <w:spacing w:lineRule="auto" w:line="276" w:before="0" w:after="119"/>
        <w:jc w:val="both"/>
        <w:rPr>
          <w:del w:id="500" w:author="Neznámý autor" w:date="2023-05-12T11:03:25Z"/>
        </w:rPr>
      </w:pPr>
      <w:del w:id="499" w:author="Neznámý autor" w:date="2023-05-12T11:03:25Z">
        <w:r>
          <w:rPr/>
          <w:delText xml:space="preserve">Zajištění placeného prostoru (příprava strategie, technické zajištění a následný reporting). </w:delText>
        </w:r>
      </w:del>
    </w:p>
    <w:p>
      <w:pPr>
        <w:pStyle w:val="western"/>
        <w:numPr>
          <w:ilvl w:val="0"/>
          <w:numId w:val="2"/>
        </w:numPr>
        <w:spacing w:lineRule="auto" w:line="276" w:before="0" w:after="119"/>
        <w:jc w:val="both"/>
        <w:rPr>
          <w:del w:id="504" w:author="Neznámý autor" w:date="2023-05-12T11:03:25Z"/>
        </w:rPr>
      </w:pPr>
      <w:del w:id="501" w:author="Neznámý autor" w:date="2023-05-12T11:03:25Z">
        <w:r>
          <w:rPr/>
          <w:delText xml:space="preserve">Propojení s webovými stránkami SIC CZ: </w:delText>
        </w:r>
      </w:del>
      <w:hyperlink r:id="rId3" w:tgtFrame="_top">
        <w:del w:id="502" w:author="Neznámý autor" w:date="2023-05-12T11:03:25Z">
          <w:r>
            <w:rPr>
              <w:rStyle w:val="Hyperlink"/>
              <w:rFonts w:eastAsia="OpenSymbol"/>
            </w:rPr>
            <w:delText>www.bezpecnyinternet.cz</w:delText>
          </w:r>
        </w:del>
      </w:hyperlink>
      <w:del w:id="503" w:author="Neznámý autor" w:date="2023-05-12T11:03:25Z">
        <w:r>
          <w:rPr/>
          <w:delText xml:space="preserve">. </w:delText>
        </w:r>
      </w:del>
    </w:p>
    <w:p>
      <w:pPr>
        <w:pStyle w:val="western"/>
        <w:numPr>
          <w:ilvl w:val="0"/>
          <w:numId w:val="2"/>
        </w:numPr>
        <w:spacing w:lineRule="auto" w:line="276" w:before="0" w:after="119"/>
        <w:jc w:val="both"/>
        <w:rPr>
          <w:del w:id="506" w:author="Neznámý autor" w:date="2023-05-12T11:03:25Z"/>
        </w:rPr>
      </w:pPr>
      <w:del w:id="505" w:author="Neznámý autor" w:date="2023-05-12T11:03:25Z">
        <w:r>
          <w:rPr/>
          <w:delText xml:space="preserve">Proškolení našich zaměstnanců (obsluha a správa účtů Instagram a YouTube). 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ind w:hanging="0" w:start="0" w:end="0"/>
        <w:jc w:val="both"/>
        <w:outlineLvl w:val="0"/>
        <w:rPr>
          <w:del w:id="508" w:author="Neznámý autor" w:date="2023-05-12T11:03:25Z"/>
        </w:rPr>
      </w:pPr>
      <w:del w:id="507" w:author="Neznámý autor" w:date="2023-05-12T11:03:25Z">
        <w:r>
          <w:rPr/>
          <w:delText xml:space="preserve">Celková strategie kampaně bude vytvořena v úzké spolupráci se sdružením CZ.NIC a bude periodicky vyhodnocována (reporting) a upravována s cílem maximalizovat efekt v ní realizovaných komunikací. 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jc w:val="both"/>
        <w:rPr>
          <w:del w:id="510" w:author="Neznámý autor" w:date="2023-05-12T11:03:25Z"/>
        </w:rPr>
      </w:pPr>
      <w:del w:id="509" w:author="Neznámý autor" w:date="2023-05-12T11:03:25Z">
        <w:r>
          <w:rPr/>
          <w:delText xml:space="preserve">Tematické zpracování příspěvků (videa i obsah) a harmonogram jejich komunikace bude řešeno v rámci produkčního plánu v podobě čtvrtletních dílčích plánů. Realizace a podoba děl a jejich nasazení v rámci harmonogramu realizace projektu bude podléhat schválení ze strany sdružení CZ.NIC. 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jc w:val="both"/>
        <w:rPr>
          <w:del w:id="512" w:author="Neznámý autor" w:date="2023-05-12T11:03:25Z"/>
        </w:rPr>
      </w:pPr>
      <w:del w:id="511" w:author="Neznámý autor" w:date="2023-05-12T11:03:25Z">
        <w:r>
          <w:rPr/>
          <w:delText xml:space="preserve">Smluvní stranou pro spolupráci s influencery bude dodavatel. Cenová nabídka již musí obsahovat finanční odměny pro smluvní třetí strany (influencery a další subjekty). 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jc w:val="both"/>
        <w:rPr>
          <w:del w:id="514" w:author="Neznámý autor" w:date="2023-05-12T11:03:25Z"/>
        </w:rPr>
      </w:pPr>
      <w:del w:id="513" w:author="Neznámý autor" w:date="2023-05-12T11:03:25Z">
        <w:r>
          <w:rPr/>
          <w:delText>Cenová nabídka musí rovněž již zahrnovat odměnu za poskytnutí či postoupení licence k užití případných autorských děl ve smyslu zákona č. 121/2000 Sb., která při realizaci kampaně vzniknou nebo pro účely její realizace budou vytvořena, a licenci k užití děl, příspěvků a výkonu autorů, všech výkonných umělců a dalších nositelů práv zúčastněných na kampani v takovém rozsahu, který bude nezbytný pro poskytnutí licence sdružení CZ.NIC (podlicence). Oprávnění sdružení CZ.NIC musí zahrnovat možnost práva z licence zcela nebo zčásti, úplatně nebo bezúplatně poskytnout třetí osobě (podlicence) nebo licenci zcela nebo zčásti, úplatně nebo bezúplatně dále postoupit třetí osobě.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ind w:hanging="0" w:start="0" w:end="0"/>
        <w:jc w:val="both"/>
        <w:outlineLvl w:val="0"/>
        <w:rPr>
          <w:rFonts w:cs="Arial"/>
          <w:b w:val="false"/>
          <w:bCs w:val="false"/>
          <w:color w:val="004586"/>
          <w:sz w:val="22"/>
          <w:szCs w:val="36"/>
          <w:shd w:fill="auto" w:val="clear"/>
          <w:del w:id="516" w:author="Neznámý autor" w:date="2023-05-12T11:03:25Z"/>
        </w:rPr>
      </w:pPr>
      <w:del w:id="515" w:author="Neznámý autor" w:date="2023-05-12T11:03:25Z">
        <w:r>
          <w:rPr>
            <w:rFonts w:cs="Arial"/>
            <w:b w:val="false"/>
            <w:bCs w:val="false"/>
            <w:color w:val="004586"/>
            <w:sz w:val="22"/>
            <w:szCs w:val="36"/>
            <w:shd w:fill="auto" w:val="clear"/>
          </w:rPr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ind w:hanging="0" w:start="0" w:end="0"/>
        <w:jc w:val="both"/>
        <w:outlineLvl w:val="0"/>
        <w:rPr>
          <w:del w:id="518" w:author="Neznámý autor" w:date="2023-05-12T11:03:25Z"/>
        </w:rPr>
      </w:pPr>
      <w:del w:id="517" w:author="Neznámý autor" w:date="2023-05-12T11:03:25Z">
        <w:r>
          <w:rPr/>
          <w:delText>KPI (Key Performance Indicators)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ind w:hanging="0" w:start="0" w:end="0"/>
        <w:jc w:val="both"/>
        <w:outlineLvl w:val="0"/>
        <w:rPr>
          <w:del w:id="520" w:author="Neznámý autor" w:date="2023-05-12T11:03:25Z"/>
        </w:rPr>
      </w:pPr>
      <w:del w:id="519" w:author="Neznámý autor" w:date="2023-05-12T11:03:25Z">
        <w:r>
          <w:rPr/>
          <w:delText xml:space="preserve">Našim cílem je dosažení níže uvedených ukazatelů (KPI) 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ind w:hanging="0" w:start="0" w:end="0"/>
        <w:jc w:val="both"/>
        <w:outlineLvl w:val="0"/>
        <w:rPr>
          <w:del w:id="522" w:author="Neznámý autor" w:date="2023-05-12T11:03:25Z"/>
        </w:rPr>
      </w:pPr>
      <w:del w:id="521" w:author="Neznámý autor" w:date="2023-05-12T11:03:25Z">
        <w:r>
          <w:rPr/>
          <w:delText>Navýšení ideálně o 30 tisíc sledujících za rok (generické nebo virální účty).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ind w:hanging="0" w:start="0" w:end="0"/>
        <w:jc w:val="both"/>
        <w:outlineLvl w:val="0"/>
        <w:rPr>
          <w:del w:id="524" w:author="Neznámý autor" w:date="2023-05-12T11:03:25Z"/>
        </w:rPr>
      </w:pPr>
      <w:del w:id="523" w:author="Neznámý autor" w:date="2023-05-12T11:03:25Z">
        <w:r>
          <w:rPr/>
          <w:delText>Vytvoření 100 tematických videí o stopáži 15-60 vteřin.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jc w:val="both"/>
        <w:rPr>
          <w:del w:id="526" w:author="Neznámý autor" w:date="2023-05-12T11:03:25Z"/>
        </w:rPr>
      </w:pPr>
      <w:del w:id="525" w:author="Neznámý autor" w:date="2023-05-12T11:03:25Z">
        <w:r>
          <w:rPr/>
          <w:delText>Vytvoření 75 tematických obsahových příspěvků (foto, koláže, animace).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ind w:hanging="0" w:start="0" w:end="0"/>
        <w:jc w:val="both"/>
        <w:outlineLvl w:val="0"/>
        <w:rPr>
          <w:del w:id="528" w:author="Neznámý autor" w:date="2023-05-12T11:03:25Z"/>
        </w:rPr>
      </w:pPr>
      <w:del w:id="527" w:author="Neznámý autor" w:date="2023-05-12T11:03:25Z">
        <w:r>
          <w:rPr/>
          <w:delText xml:space="preserve">Očekáváme aktivní komunikaci a spolupráci, např. ve formě pravidelně se opakujících schůzkách při vytváření osvětových a vzdělávacích kampaní na sociální síti Instagram a kanálu YouTube. 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jc w:val="both"/>
        <w:rPr>
          <w:del w:id="530" w:author="Neznámý autor" w:date="2023-05-12T11:03:25Z"/>
        </w:rPr>
      </w:pPr>
      <w:del w:id="529" w:author="Neznámý autor" w:date="2023-05-12T11:03:25Z">
        <w:r>
          <w:rPr/>
          <w:delText xml:space="preserve">Část odměny za návrh, vytvoření a vedení kampaně je podmíněna splněním 2. a 3. ukazatelů. </w:delText>
        </w:r>
      </w:del>
    </w:p>
    <w:p>
      <w:pPr>
        <w:pStyle w:val="western"/>
        <w:widowControl/>
        <w:numPr>
          <w:ilvl w:val="0"/>
          <w:numId w:val="2"/>
        </w:numPr>
        <w:suppressAutoHyphens w:val="false"/>
        <w:bidi w:val="0"/>
        <w:spacing w:lineRule="auto" w:line="276" w:before="0" w:after="119"/>
        <w:jc w:val="both"/>
        <w:rPr>
          <w:del w:id="532" w:author="Neznámý autor" w:date="2023-05-12T11:03:25Z"/>
        </w:rPr>
      </w:pPr>
      <w:del w:id="531" w:author="Neznámý autor" w:date="2023-05-12T11:03:25Z">
        <w:r>
          <w:rPr/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rFonts w:ascii="Arial" w:hAnsi="Arial" w:eastAsia="SimSun" w:cs="Arial"/>
          <w:b/>
          <w:bCs/>
          <w:color w:val="004586"/>
          <w:kern w:val="2"/>
          <w:sz w:val="22"/>
          <w:szCs w:val="36"/>
          <w:shd w:fill="auto" w:val="clear"/>
          <w:lang w:val="cs-CZ" w:eastAsia="hi-IN" w:bidi="hi-IN"/>
          <w:del w:id="536" w:author="Neznámý autor" w:date="2023-05-12T11:03:25Z"/>
        </w:rPr>
      </w:pPr>
      <w:del w:id="533" w:author="Neznámý autor" w:date="2023-04-18T15:00:29Z">
        <w:r>
          <w:rPr/>
          <w:delText xml:space="preserve"> </w:delText>
        </w:r>
      </w:del>
      <w:del w:id="534" w:author="Neznámý autor" w:date="2023-05-12T11:03:25Z">
        <w:r>
          <w:rPr/>
          <w:delText>realizována bude po čtvrtletích; téma a obsah dílčí kampaně – stanovení obsahu a</w:delText>
        </w:r>
      </w:del>
      <w:del w:id="535" w:author="Neznámý autor" w:date="2023-04-18T15:00:12Z">
        <w:r>
          <w:rPr/>
          <w:delText xml:space="preserve"> </w:delText>
        </w:r>
      </w:del>
    </w:p>
    <w:p>
      <w:pPr>
        <w:pStyle w:val="Heading1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hanging="0" w:start="0" w:end="0"/>
        <w:jc w:val="both"/>
        <w:rPr>
          <w:del w:id="540" w:author="Neznámý autor" w:date="2023-05-12T11:03:25Z"/>
        </w:rPr>
      </w:pPr>
      <w:del w:id="537" w:author="Neznámý autor" w:date="2023-05-12T11:03:25Z">
        <w:r>
          <w:rPr>
            <w:color w:val="000000"/>
          </w:rPr>
          <w:delText xml:space="preserve">Sdružení CZ.NIC, z. s. p. o., které je provozovatelem </w:delText>
        </w:r>
      </w:del>
      <w:del w:id="538" w:author="Neznámý autor" w:date="2023-05-12T11:03:25Z">
        <w:r>
          <w:rPr/>
          <w:delText>Safer Internet Centra ČR (dále jen „SIC CZ“),</w:delText>
        </w:r>
      </w:del>
      <w:del w:id="539" w:author="Neznámý autor" w:date="2023-05-12T11:03:25Z">
        <w:r>
          <w:rPr>
            <w:color w:val="000000"/>
          </w:rPr>
          <w:delText xml:space="preserve"> hledá dodavatele, který na základě zadání osvětovou kampaň navrhne, vytvoří a povede. Od kampaně si slibujeme (cíle kampaně): </w:delText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del w:id="542" w:author="Neznámý autor" w:date="2023-05-12T11:03:25Z"/>
        </w:rPr>
      </w:pPr>
      <w:del w:id="541" w:author="Neznámý autor" w:date="2023-05-12T11:03:25Z">
        <w:r>
          <w:rPr/>
          <w:delText xml:space="preserve">Aktivní propagace témat bezpečnějšího internetu. </w:delText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del w:id="544" w:author="Neznámý autor" w:date="2023-05-12T11:03:25Z"/>
        </w:rPr>
      </w:pPr>
      <w:del w:id="543" w:author="Neznámý autor" w:date="2023-05-12T11:03:25Z">
        <w:r>
          <w:rPr/>
          <w:delText xml:space="preserve">Zvyšovat povědomí o značce a působení SIC CZ.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46" w:author="Neznámý autor" w:date="2023-05-12T11:03:25Z"/>
        </w:rPr>
      </w:pPr>
      <w:del w:id="545" w:author="Neznámý autor" w:date="2023-05-12T11:03:25Z">
        <w:r>
          <w:rPr/>
          <w:delText xml:space="preserve">Vytváření vertikálního obsahu použitelného na více platformách.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48" w:author="Neznámý autor" w:date="2023-05-12T11:03:25Z"/>
        </w:rPr>
      </w:pPr>
      <w:del w:id="547" w:author="Neznámý autor" w:date="2023-05-12T11:03:25Z">
        <w:r>
          <w:rPr/>
          <w:delText xml:space="preserve">Oslovení vybraných cílových skupin (viz níže).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50" w:author="Neznámý autor" w:date="2023-05-12T11:03:25Z"/>
        </w:rPr>
      </w:pPr>
      <w:del w:id="549" w:author="Neznámý autor" w:date="2023-05-12T11:03:25Z">
        <w:r>
          <w:rPr/>
          <w:delText>Růst povědomí o existenci a činnosti dvou helplinek (Linka bezpečí; Dětské krizové centrum).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52" w:author="Neznámý autor" w:date="2023-05-12T11:03:25Z"/>
        </w:rPr>
      </w:pPr>
      <w:del w:id="551" w:author="Neznámý autor" w:date="2023-05-12T11:03:25Z">
        <w:r>
          <w:rPr/>
          <w:delText xml:space="preserve">Posilovat povědomí o existenci a náplni činnosti hotlinky STOPonline.cz.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54" w:author="Neznámý autor" w:date="2023-05-12T11:03:25Z"/>
        </w:rPr>
      </w:pPr>
      <w:del w:id="553" w:author="Neznámý autor" w:date="2023-05-12T11:03:25Z">
        <w:r>
          <w:rPr/>
          <w:delText>Zvýšení povědomí o prioritních tématech SIC CZ:</w:delText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del w:id="556" w:author="Neznámý autor" w:date="2023-05-12T11:03:25Z"/>
        </w:rPr>
      </w:pPr>
      <w:del w:id="555" w:author="Neznámý autor" w:date="2023-05-12T11:03:25Z">
        <w:r>
          <w:rPr/>
          <w:delText xml:space="preserve">Rizikové jevy na internetu (kyberšikana, sexting, kybergrooming, sebepoškozování, sdílení nevhodného obsahu, děti a erotický obsah na internetu).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58" w:author="Neznámý autor" w:date="2023-05-12T11:03:25Z"/>
        </w:rPr>
      </w:pPr>
      <w:del w:id="557" w:author="Neznámý autor" w:date="2023-05-12T11:03:25Z">
        <w:r>
          <w:rPr/>
          <w:delText>Technologická témata (doručovací systémy; algoritmy sociálních sítí, sociální bubliny; králičí nory apod.).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60" w:author="Neznámý autor" w:date="2023-05-12T11:03:25Z"/>
        </w:rPr>
      </w:pPr>
      <w:del w:id="559" w:author="Neznámý autor" w:date="2023-05-12T11:03:25Z">
        <w:r>
          <w:rPr/>
          <w:delText xml:space="preserve">Ochrana osobních údajů.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62" w:author="Neznámý autor" w:date="2023-05-12T11:03:25Z"/>
        </w:rPr>
      </w:pPr>
      <w:del w:id="561" w:author="Neznámý autor" w:date="2023-05-12T11:03:25Z">
        <w:r>
          <w:rPr/>
          <w:delText>Digitální stopa.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64" w:author="Neznámý autor" w:date="2023-05-12T11:03:25Z"/>
        </w:rPr>
      </w:pPr>
      <w:del w:id="563" w:author="Neznámý autor" w:date="2023-05-12T11:03:25Z">
        <w:r>
          <w:rPr/>
          <w:delText xml:space="preserve">Dětská digitální práva.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66" w:author="Neznámý autor" w:date="2023-05-12T11:03:25Z"/>
        </w:rPr>
      </w:pPr>
      <w:del w:id="565" w:author="Neznámý autor" w:date="2023-05-12T11:03:25Z">
        <w:r>
          <w:rPr/>
          <w:delText xml:space="preserve">Mediální gramotnost.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68" w:author="Neznámý autor" w:date="2023-05-12T11:03:25Z"/>
        </w:rPr>
      </w:pPr>
      <w:del w:id="567" w:author="Neznámý autor" w:date="2023-05-12T11:03:25Z">
        <w:r>
          <w:rPr/>
          <w:delText xml:space="preserve">Fake News a dezinformace.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70" w:author="Neznámý autor" w:date="2023-05-12T11:03:25Z"/>
        </w:rPr>
      </w:pPr>
      <w:del w:id="569" w:author="Neznámý autor" w:date="2023-05-12T11:03:25Z">
        <w:r>
          <w:rPr/>
          <w:delText xml:space="preserve">Děti ve znevýhodněném postavení a prostředí.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72" w:author="Neznámý autor" w:date="2023-05-12T11:03:25Z"/>
        </w:rPr>
      </w:pPr>
      <w:del w:id="571" w:author="Neznámý autor" w:date="2023-05-12T11:03:25Z">
        <w:r>
          <w:rPr/>
          <w:delText xml:space="preserve">Další dle aktuálního vývoje a domluvy. </w:delText>
        </w:r>
      </w:del>
    </w:p>
    <w:p>
      <w:pPr>
        <w:pStyle w:val="Heading1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hanging="0" w:start="0" w:end="0"/>
        <w:jc w:val="both"/>
        <w:rPr>
          <w:del w:id="574" w:author="Neznámý autor" w:date="2023-05-12T11:03:25Z"/>
        </w:rPr>
      </w:pPr>
      <w:del w:id="573" w:author="Neznámý autor" w:date="2023-05-12T11:03:25Z">
        <w:r>
          <w:rPr/>
          <w:delText xml:space="preserve">Témata kampaně mohou být měněna dle aktuálních problémů, kterým děti a mladiství čelí při využívání sociálních sítí, moderních digitálních nástrojů a digitálních služeb obecně. Témata rádi blíže představíme. </w:delText>
        </w:r>
      </w:del>
    </w:p>
    <w:p>
      <w:pPr>
        <w:pStyle w:val="Heading1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hanging="0" w:start="0" w:end="0"/>
        <w:jc w:val="both"/>
        <w:rPr>
          <w:rFonts w:cs="Arial"/>
          <w:b w:val="false"/>
          <w:bCs w:val="false"/>
          <w:color w:val="004586"/>
          <w:sz w:val="22"/>
          <w:szCs w:val="36"/>
          <w:shd w:fill="auto" w:val="clear"/>
          <w:del w:id="576" w:author="Neznámý autor" w:date="2023-05-12T11:03:25Z"/>
        </w:rPr>
      </w:pPr>
      <w:del w:id="575" w:author="Neznámý autor" w:date="2023-05-12T11:03:25Z">
        <w:r>
          <w:rPr>
            <w:rFonts w:cs="Arial"/>
            <w:b w:val="false"/>
            <w:bCs w:val="false"/>
            <w:color w:val="004586"/>
            <w:sz w:val="22"/>
            <w:szCs w:val="36"/>
            <w:shd w:fill="auto" w:val="clear"/>
          </w:rPr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cs="Arial"/>
          <w:sz w:val="22"/>
          <w:szCs w:val="22"/>
          <w:del w:id="578" w:author="Neznámý autor" w:date="2023-05-12T11:03:25Z"/>
        </w:rPr>
      </w:pPr>
      <w:del w:id="577" w:author="Neznámý autor" w:date="2023-05-12T11:03:25Z">
        <w:r>
          <w:rPr>
            <w:rFonts w:cs="Arial"/>
            <w:sz w:val="22"/>
            <w:szCs w:val="22"/>
          </w:rPr>
          <w:delText xml:space="preserve">Cílové skupiny </w:delText>
        </w:r>
      </w:del>
    </w:p>
    <w:p>
      <w:pPr>
        <w:pStyle w:val="Heading1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hanging="0" w:start="0" w:end="0"/>
        <w:jc w:val="both"/>
        <w:rPr>
          <w:del w:id="580" w:author="Neznámý autor" w:date="2023-05-12T11:03:25Z"/>
        </w:rPr>
      </w:pPr>
      <w:del w:id="579" w:author="Neznámý autor" w:date="2023-05-12T11:03:25Z">
        <w:r>
          <w:rPr/>
          <w:delText>Naše kampaň bude cílit na tyto skupiny:</w:delText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del w:id="582" w:author="Neznámý autor" w:date="2023-05-12T11:03:25Z"/>
        </w:rPr>
      </w:pPr>
      <w:del w:id="581" w:author="Neznámý autor" w:date="2023-05-12T11:03:25Z">
        <w:r>
          <w:rPr/>
          <w:delText xml:space="preserve">Starší děti (11-15 let). </w:delText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del w:id="584" w:author="Neznámý autor" w:date="2023-05-12T11:03:25Z"/>
        </w:rPr>
      </w:pPr>
      <w:del w:id="583" w:author="Neznámý autor" w:date="2023-05-12T11:03:25Z">
        <w:r>
          <w:rPr/>
          <w:delText xml:space="preserve">Dorost (16-18).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86" w:author="Neznámý autor" w:date="2023-05-12T11:03:25Z"/>
        </w:rPr>
      </w:pPr>
      <w:del w:id="585" w:author="Neznámý autor" w:date="2023-05-12T11:03:25Z">
        <w:r>
          <w:rPr/>
          <w:delText xml:space="preserve">Mladí dospělí (19-26). </w:delText>
        </w:r>
      </w:del>
    </w:p>
    <w:p>
      <w:pPr>
        <w:pStyle w:val="Heading1"/>
        <w:keepNext w:val="true"/>
        <w:widowControl/>
        <w:suppressAutoHyphens w:val="true"/>
        <w:bidi w:val="0"/>
        <w:spacing w:before="0" w:after="0"/>
        <w:ind w:hanging="0" w:start="0" w:end="0"/>
        <w:jc w:val="start"/>
        <w:rPr>
          <w:del w:id="588" w:author="Neznámý autor" w:date="2023-05-12T11:03:25Z"/>
        </w:rPr>
      </w:pPr>
      <w:del w:id="587" w:author="Neznámý autor" w:date="2023-05-12T11:03:25Z">
        <w:r>
          <w:rPr/>
          <w:delText>Rodiče; učitelé, školitelé.</w:delText>
        </w:r>
      </w:del>
    </w:p>
    <w:p>
      <w:pPr>
        <w:pStyle w:val="Heading1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hanging="0" w:start="0" w:end="0"/>
        <w:jc w:val="both"/>
        <w:rPr>
          <w:rFonts w:cs="Arial"/>
          <w:b w:val="false"/>
          <w:bCs w:val="false"/>
          <w:color w:val="004586"/>
          <w:sz w:val="22"/>
          <w:szCs w:val="36"/>
          <w:shd w:fill="auto" w:val="clear"/>
          <w:del w:id="590" w:author="Neznámý autor" w:date="2023-05-12T11:03:25Z"/>
        </w:rPr>
      </w:pPr>
      <w:del w:id="589" w:author="Neznámý autor" w:date="2023-05-12T11:03:25Z">
        <w:r>
          <w:rPr>
            <w:rFonts w:cs="Arial"/>
            <w:b w:val="false"/>
            <w:bCs w:val="false"/>
            <w:color w:val="004586"/>
            <w:sz w:val="22"/>
            <w:szCs w:val="36"/>
            <w:shd w:fill="auto" w:val="clear"/>
          </w:rPr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rFonts w:cs="Arial"/>
          <w:sz w:val="22"/>
          <w:szCs w:val="22"/>
          <w:del w:id="592" w:author="Neznámý autor" w:date="2023-05-12T11:03:25Z"/>
        </w:rPr>
      </w:pPr>
      <w:del w:id="591" w:author="Neznámý autor" w:date="2023-05-12T11:03:25Z">
        <w:r>
          <w:rPr>
            <w:rFonts w:cs="Arial"/>
            <w:sz w:val="22"/>
            <w:szCs w:val="22"/>
          </w:rPr>
          <w:delText xml:space="preserve">Očekávané výstupy </w:delText>
        </w:r>
      </w:del>
    </w:p>
    <w:p>
      <w:pPr>
        <w:pStyle w:val="Heading1"/>
        <w:widowControl/>
        <w:numPr>
          <w:ilvl w:val="0"/>
          <w:numId w:val="0"/>
        </w:numPr>
        <w:suppressAutoHyphens w:val="true"/>
        <w:bidi w:val="0"/>
        <w:spacing w:lineRule="auto" w:line="276" w:before="0" w:after="0"/>
        <w:ind w:hanging="0" w:start="0" w:end="0"/>
        <w:jc w:val="both"/>
        <w:rPr>
          <w:del w:id="594" w:author="Neznámý autor" w:date="2023-05-12T11:03:25Z"/>
        </w:rPr>
      </w:pPr>
      <w:del w:id="593" w:author="Neznámý autor" w:date="2023-05-12T11:03:25Z">
        <w:r>
          <w:rPr/>
          <w:delText>Od dodavatele očekáváme (očekávané výstupy)</w:delText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del w:id="596" w:author="Neznámý autor" w:date="2023-05-12T11:03:25Z"/>
        </w:rPr>
      </w:pPr>
      <w:del w:id="595" w:author="Neznámý autor" w:date="2023-05-12T11:03:25Z">
        <w:r>
          <w:rPr/>
          <w:delText>Návrh celkové koncepce/strategie.</w:delText>
        </w:r>
      </w:del>
    </w:p>
    <w:p>
      <w:pPr>
        <w:pStyle w:val="Heading1"/>
        <w:keepNext w:val="true"/>
        <w:widowControl/>
        <w:suppressAutoHyphens w:val="true"/>
        <w:bidi w:val="0"/>
        <w:spacing w:lineRule="auto" w:line="276" w:before="0" w:after="0"/>
        <w:ind w:hanging="0" w:start="0" w:end="0"/>
        <w:jc w:val="start"/>
        <w:rPr>
          <w:del w:id="598" w:author="Neznámý autor" w:date="2023-05-12T11:03:25Z"/>
        </w:rPr>
      </w:pPr>
      <w:del w:id="597" w:author="Neznámý autor" w:date="2023-05-12T11:03:25Z">
        <w:r>
          <w:rPr/>
          <w:delText xml:space="preserve">Představení jednotného kreativního konceptu pro videa (a další výstupy). </w:delText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del w:id="603" w:author="Neznámý autor" w:date="2023-05-12T11:03:25Z"/>
        </w:rPr>
      </w:pPr>
      <w:del w:id="599" w:author="Neznámý autor" w:date="2023-05-12T11:03:25Z">
        <w:r>
          <w:rPr/>
          <w:delText>Příprava produkčního plánu a harmonogramu (kampaň poběží po dobu 12 měsíců a</w:delText>
        </w:r>
      </w:del>
      <w:del w:id="600" w:author="Neznámý autor" w:date="2023-04-18T15:06:54Z">
        <w:r>
          <w:rPr>
            <w:rFonts w:eastAsia="SimSun" w:cs="Arial"/>
            <w:b w:val="false"/>
            <w:bCs w:val="false"/>
            <w:color w:val="004586"/>
            <w:kern w:val="2"/>
            <w:sz w:val="22"/>
            <w:szCs w:val="22"/>
            <w:shd w:fill="auto" w:val="clear"/>
            <w:lang w:val="cs-CZ" w:eastAsia="hi-IN" w:bidi="hi-IN"/>
          </w:rPr>
          <w:delText>:</w:delText>
        </w:r>
      </w:del>
      <w:del w:id="601" w:author="Neznámý autor" w:date="2023-04-18T15:06:54Z">
        <w:r>
          <w:rPr>
            <w:rFonts w:eastAsia="SimSun" w:cs="Arial"/>
            <w:b w:val="false"/>
            <w:bCs w:val="false"/>
            <w:color w:val="004586"/>
            <w:kern w:val="2"/>
            <w:sz w:val="22"/>
            <w:szCs w:val="36"/>
            <w:shd w:fill="auto" w:val="clear"/>
            <w:lang w:val="cs-CZ" w:eastAsia="hi-IN" w:bidi="hi-IN"/>
          </w:rPr>
          <w:delText xml:space="preserve"> </w:delText>
        </w:r>
      </w:del>
      <w:del w:id="602" w:author="Neznámý autor" w:date="2023-05-12T11:03:25Z">
        <w:r>
          <w:rPr>
            <w:rFonts w:eastAsia="SimSun" w:cs="Arial"/>
            <w:b/>
            <w:bCs/>
            <w:color w:val="003893"/>
            <w:kern w:val="2"/>
            <w:sz w:val="32"/>
            <w:szCs w:val="32"/>
            <w:shd w:fill="auto" w:val="clear"/>
            <w:lang w:val="cs-CZ" w:eastAsia="hi-IN" w:bidi="hi-IN"/>
          </w:rPr>
          <w:delText>Parametry osvětové kampaně zaměřené na propagaci témat bezpečnějšího Internetu a zvyšování povědomí o Safer Internet Centru ČR a jeho aktivitách v online komunikačních kanálech sítí Instagram a platformy YouTube a podmínky výběru dodavatele na její návrh, vytvoření a vedení</w:delText>
        </w:r>
      </w:del>
    </w:p>
    <w:p>
      <w:pPr>
        <w:pStyle w:val="western"/>
        <w:spacing w:lineRule="auto" w:line="276" w:before="119" w:after="240"/>
        <w:rPr>
          <w:del w:id="605" w:author="Neznámý autor" w:date="2023-05-12T11:03:25Z"/>
        </w:rPr>
      </w:pPr>
      <w:del w:id="604" w:author="Neznámý autor" w:date="2023-05-12T11:03:25Z">
        <w:r>
          <w:rPr/>
        </w:r>
      </w:del>
    </w:p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rFonts w:ascii="Arial" w:hAnsi="Arial" w:eastAsia="SimSun" w:cs="Arial"/>
          <w:b/>
          <w:bCs/>
          <w:color w:val="004586"/>
          <w:kern w:val="2"/>
          <w:sz w:val="22"/>
          <w:szCs w:val="36"/>
          <w:shd w:fill="auto" w:val="clear"/>
          <w:lang w:val="cs-CZ" w:eastAsia="hi-IN" w:bidi="hi-IN"/>
          <w:del w:id="607" w:author="Neznámý autor" w:date="2024-04-08T16:11:51Z"/>
        </w:rPr>
      </w:pPr>
      <w:del w:id="606" w:author="Neznámý autor" w:date="2023-05-12T11:03:25Z">
        <w:r>
          <w:rPr>
            <w:rFonts w:eastAsia="SimSun" w:cs="Arial"/>
            <w:b w:val="false"/>
            <w:bCs w:val="false"/>
            <w:color w:val="004586"/>
            <w:kern w:val="2"/>
            <w:sz w:val="22"/>
            <w:szCs w:val="22"/>
            <w:shd w:fill="auto" w:val="clear"/>
            <w:lang w:val="cs-CZ" w:eastAsia="hi-IN" w:bidi="hi-IN"/>
          </w:rPr>
          <w:delText>Cíle osvětové kampaně</w:delText>
        </w:r>
      </w:del>
    </w:p>
    <w:tbl>
      <w:tblPr>
        <w:tblW w:w="8342" w:type="dxa"/>
        <w:jc w:val="start"/>
        <w:tblInd w:w="612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2394"/>
        <w:gridCol w:w="5948"/>
      </w:tblGrid>
      <w:tr>
        <w:trPr>
          <w:del w:id="608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tabs>
                <w:tab w:val="clear" w:pos="708"/>
              </w:tabs>
              <w:bidi w:val="0"/>
              <w:spacing w:lineRule="auto" w:line="256"/>
              <w:ind w:hanging="0" w:start="0" w:end="0"/>
              <w:rPr>
                <w:del w:id="610" w:author="Neznámý autor" w:date="2024-04-08T16:11:51Z"/>
              </w:rPr>
            </w:pPr>
            <w:del w:id="609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tabs>
                <w:tab w:val="clear" w:pos="708"/>
              </w:tabs>
              <w:bidi w:val="0"/>
              <w:spacing w:lineRule="auto" w:line="256"/>
              <w:ind w:hanging="0" w:start="0" w:end="0"/>
              <w:rPr>
                <w:del w:id="612" w:author="Neznámý autor" w:date="2024-04-08T16:11:51Z"/>
              </w:rPr>
            </w:pPr>
            <w:del w:id="611" w:author="Neznámý autor" w:date="2024-04-08T16:11:51Z">
              <w:r>
                <w:rPr/>
              </w:r>
            </w:del>
          </w:p>
        </w:tc>
      </w:tr>
      <w:tr>
        <w:trPr>
          <w:del w:id="613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15" w:author="Neznámý autor" w:date="2024-04-08T16:11:51Z"/>
              </w:rPr>
            </w:pPr>
            <w:del w:id="614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tabs>
                <w:tab w:val="clear" w:pos="708"/>
                <w:tab w:val="left" w:pos="1740" w:leader="none"/>
              </w:tabs>
              <w:bidi w:val="0"/>
              <w:spacing w:lineRule="auto" w:line="256"/>
              <w:ind w:hanging="0" w:start="0" w:end="0"/>
              <w:rPr>
                <w:del w:id="617" w:author="Neznámý autor" w:date="2024-04-08T16:11:51Z"/>
              </w:rPr>
            </w:pPr>
            <w:del w:id="616" w:author="Neznámý autor" w:date="2024-04-08T16:11:51Z">
              <w:r>
                <w:rPr/>
              </w:r>
            </w:del>
          </w:p>
        </w:tc>
      </w:tr>
      <w:tr>
        <w:trPr>
          <w:del w:id="618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20" w:author="Neznámý autor" w:date="2024-04-08T16:11:51Z"/>
              </w:rPr>
            </w:pPr>
            <w:del w:id="619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22" w:author="Neznámý autor" w:date="2024-04-08T16:11:51Z"/>
              </w:rPr>
            </w:pPr>
            <w:del w:id="621" w:author="Neznámý autor" w:date="2024-04-08T16:11:51Z">
              <w:r>
                <w:rPr/>
              </w:r>
            </w:del>
          </w:p>
        </w:tc>
      </w:tr>
      <w:tr>
        <w:trPr>
          <w:del w:id="623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25" w:author="Neznámý autor" w:date="2024-04-08T16:11:51Z"/>
              </w:rPr>
            </w:pPr>
            <w:del w:id="624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27" w:author="Neznámý autor" w:date="2024-04-08T16:11:51Z"/>
              </w:rPr>
            </w:pPr>
            <w:del w:id="626" w:author="Neznámý autor" w:date="2024-04-08T16:11:51Z">
              <w:r>
                <w:rPr/>
              </w:r>
            </w:del>
          </w:p>
        </w:tc>
      </w:tr>
      <w:tr>
        <w:trPr>
          <w:del w:id="628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30" w:author="Neznámý autor" w:date="2024-04-08T16:11:51Z"/>
              </w:rPr>
            </w:pPr>
            <w:del w:id="629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32" w:author="Neznámý autor" w:date="2024-04-08T16:11:51Z"/>
              </w:rPr>
            </w:pPr>
            <w:del w:id="631" w:author="Neznámý autor" w:date="2024-04-08T16:11:51Z">
              <w:r>
                <w:rPr/>
              </w:r>
            </w:del>
          </w:p>
        </w:tc>
      </w:tr>
      <w:tr>
        <w:trPr>
          <w:del w:id="633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35" w:author="Neznámý autor" w:date="2024-04-08T16:11:51Z"/>
              </w:rPr>
            </w:pPr>
            <w:del w:id="634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37" w:author="Neznámý autor" w:date="2024-04-08T16:11:51Z"/>
              </w:rPr>
            </w:pPr>
            <w:del w:id="636" w:author="Neznámý autor" w:date="2024-04-08T16:11:51Z">
              <w:r>
                <w:rPr/>
              </w:r>
            </w:del>
          </w:p>
        </w:tc>
      </w:tr>
    </w:tbl>
    <w:p>
      <w:pPr>
        <w:pStyle w:val="Normal"/>
        <w:bidi w:val="0"/>
        <w:spacing w:lineRule="auto" w:line="256"/>
        <w:ind w:hanging="0" w:start="0" w:end="0"/>
        <w:rPr>
          <w:del w:id="639" w:author="Neznámý autor" w:date="2024-04-08T16:11:51Z"/>
        </w:rPr>
      </w:pPr>
      <w:del w:id="638" w:author="Neznámý autor" w:date="2024-04-08T16:11:51Z">
        <w:r>
          <w:rPr/>
        </w:r>
      </w:del>
    </w:p>
    <w:tbl>
      <w:tblPr>
        <w:tblW w:w="8342" w:type="dxa"/>
        <w:jc w:val="start"/>
        <w:tblInd w:w="612" w:type="dxa"/>
        <w:tblLayout w:type="fixed"/>
        <w:tblCellMar>
          <w:top w:w="0" w:type="dxa"/>
          <w:start w:w="108" w:type="dxa"/>
          <w:bottom w:w="0" w:type="dxa"/>
          <w:end w:w="108" w:type="dxa"/>
        </w:tblCellMar>
      </w:tblPr>
      <w:tblGrid>
        <w:gridCol w:w="2394"/>
        <w:gridCol w:w="5948"/>
      </w:tblGrid>
      <w:tr>
        <w:trPr>
          <w:del w:id="640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42" w:author="Neznámý autor" w:date="2024-04-08T16:11:51Z"/>
              </w:rPr>
            </w:pPr>
            <w:del w:id="641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44" w:author="Neznámý autor" w:date="2024-04-08T16:11:51Z"/>
              </w:rPr>
            </w:pPr>
            <w:del w:id="643" w:author="Neznámý autor" w:date="2024-04-08T16:11:51Z">
              <w:r>
                <w:rPr/>
              </w:r>
            </w:del>
          </w:p>
        </w:tc>
      </w:tr>
      <w:tr>
        <w:trPr>
          <w:del w:id="645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47" w:author="Neznámý autor" w:date="2024-04-08T16:11:51Z"/>
              </w:rPr>
            </w:pPr>
            <w:del w:id="646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49" w:author="Neznámý autor" w:date="2024-04-08T16:11:51Z"/>
              </w:rPr>
            </w:pPr>
            <w:del w:id="648" w:author="Neznámý autor" w:date="2024-04-08T16:11:51Z">
              <w:r>
                <w:rPr/>
              </w:r>
            </w:del>
          </w:p>
        </w:tc>
      </w:tr>
      <w:tr>
        <w:trPr>
          <w:del w:id="650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52" w:author="Neznámý autor" w:date="2024-04-08T16:11:51Z"/>
              </w:rPr>
            </w:pPr>
            <w:del w:id="651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54" w:author="Neznámý autor" w:date="2024-04-08T16:11:51Z"/>
              </w:rPr>
            </w:pPr>
            <w:del w:id="653" w:author="Neznámý autor" w:date="2024-04-08T16:11:51Z">
              <w:r>
                <w:rPr/>
              </w:r>
            </w:del>
          </w:p>
        </w:tc>
      </w:tr>
      <w:tr>
        <w:trPr>
          <w:del w:id="655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57" w:author="Neznámý autor" w:date="2024-04-08T16:11:51Z"/>
              </w:rPr>
            </w:pPr>
            <w:del w:id="656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59" w:author="Neznámý autor" w:date="2024-04-08T16:11:51Z"/>
              </w:rPr>
            </w:pPr>
            <w:del w:id="658" w:author="Neznámý autor" w:date="2024-04-08T16:11:51Z">
              <w:r>
                <w:rPr/>
              </w:r>
            </w:del>
          </w:p>
        </w:tc>
      </w:tr>
      <w:tr>
        <w:trPr>
          <w:del w:id="660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62" w:author="Neznámý autor" w:date="2024-04-08T16:11:51Z"/>
              </w:rPr>
            </w:pPr>
            <w:del w:id="661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64" w:author="Neznámý autor" w:date="2024-04-08T16:11:51Z"/>
              </w:rPr>
            </w:pPr>
            <w:del w:id="663" w:author="Neznámý autor" w:date="2024-04-08T16:11:51Z">
              <w:r>
                <w:rPr/>
              </w:r>
            </w:del>
          </w:p>
        </w:tc>
      </w:tr>
      <w:tr>
        <w:trPr>
          <w:del w:id="665" w:author="Neznámý autor" w:date="2024-04-08T16:11:51Z"/>
        </w:trPr>
        <w:tc>
          <w:tcPr>
            <w:tcW w:w="239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67" w:author="Neznámý autor" w:date="2024-04-08T16:11:51Z"/>
              </w:rPr>
            </w:pPr>
            <w:del w:id="666" w:author="Neznámý autor" w:date="2024-04-08T16:11:51Z">
              <w:r>
                <w:rPr/>
              </w:r>
            </w:del>
          </w:p>
        </w:tc>
        <w:tc>
          <w:tcPr>
            <w:tcW w:w="5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ListParagraph"/>
              <w:bidi w:val="0"/>
              <w:spacing w:lineRule="auto" w:line="256"/>
              <w:ind w:hanging="0" w:start="0" w:end="0"/>
              <w:rPr>
                <w:del w:id="669" w:author="Neznámý autor" w:date="2024-04-08T16:11:51Z"/>
              </w:rPr>
            </w:pPr>
            <w:del w:id="668" w:author="Neznámý autor" w:date="2024-04-08T16:11:51Z">
              <w:r>
                <w:rPr/>
              </w:r>
            </w:del>
          </w:p>
        </w:tc>
      </w:tr>
    </w:tbl>
    <w:p>
      <w:pPr>
        <w:pStyle w:val="western"/>
        <w:widowControl/>
        <w:suppressAutoHyphens w:val="true"/>
        <w:bidi w:val="0"/>
        <w:spacing w:lineRule="auto" w:line="276" w:before="0" w:after="0"/>
        <w:ind w:hanging="0" w:start="0" w:end="0"/>
        <w:jc w:val="both"/>
        <w:rPr>
          <w:rFonts w:ascii="Arial" w:hAnsi="Arial" w:eastAsia="SimSun" w:cs="Arial"/>
          <w:b/>
          <w:bCs/>
          <w:color w:val="004586"/>
          <w:kern w:val="2"/>
          <w:sz w:val="22"/>
          <w:szCs w:val="36"/>
          <w:shd w:fill="auto" w:val="clear"/>
          <w:lang w:val="cs-CZ" w:eastAsia="hi-IN" w:bidi="hi-IN"/>
          <w:ins w:id="671" w:author="Neznámý autor" w:date="2024-07-04T15:36:02Z"/>
        </w:rPr>
      </w:pPr>
      <w:ins w:id="670" w:author="Neznámý autor" w:date="2024-07-04T15:36:02Z">
        <w:r>
          <w:rPr/>
        </w:r>
      </w:ins>
    </w:p>
    <w:p>
      <w:pPr>
        <w:pStyle w:val="ListParagraph"/>
        <w:widowControl/>
        <w:tabs>
          <w:tab w:val="clear" w:pos="708"/>
        </w:tabs>
        <w:suppressAutoHyphens w:val="true"/>
        <w:bidi w:val="0"/>
        <w:spacing w:lineRule="auto" w:line="256" w:before="60" w:after="60"/>
        <w:ind w:start="113"/>
        <w:contextualSpacing w:val="false"/>
        <w:jc w:val="start"/>
        <w:rPr>
          <w:rFonts w:ascii="Arial" w:hAnsi="Arial" w:eastAsia="SimSun"/>
          <w:kern w:val="2"/>
          <w:sz w:val="22"/>
          <w:szCs w:val="24"/>
          <w:lang w:val="cs-CZ" w:eastAsia="hi-IN" w:bidi="hi-IN"/>
          <w:ins w:id="675" w:author="Neznámý autor" w:date="2024-07-04T15:36:02Z"/>
        </w:rPr>
      </w:pPr>
      <w:ins w:id="672" w:author="Neznámý autor" w:date="2024-07-04T15:36:02Z">
        <w:r>
          <w:rPr>
            <w:rFonts w:eastAsia="SimSun"/>
            <w:kern w:val="2"/>
            <w:sz w:val="22"/>
            <w:szCs w:val="24"/>
            <w:lang w:val="cs-CZ" w:eastAsia="hi-IN" w:bidi="hi-IN"/>
          </w:rPr>
          <w:t xml:space="preserve">V </w:t>
        </w:r>
      </w:ins>
      <w:ins w:id="673" w:author="Neznámý autor" w:date="2024-07-04T15:36:02Z">
        <w:r>
          <w:rPr>
            <w:rFonts w:eastAsia="SimSun" w:cs="Mangal"/>
            <w:kern w:val="2"/>
            <w:sz w:val="22"/>
            <w:szCs w:val="24"/>
            <w:lang w:val="cs-CZ" w:eastAsia="hi-IN" w:bidi="hi-IN"/>
          </w:rPr>
          <w:t>……………</w:t>
        </w:r>
      </w:ins>
      <w:ins w:id="674" w:author="Neznámý autor" w:date="2024-07-04T15:36:02Z">
        <w:r>
          <w:rPr>
            <w:rFonts w:eastAsia="SimSun"/>
            <w:kern w:val="2"/>
            <w:sz w:val="22"/>
            <w:szCs w:val="24"/>
            <w:lang w:val="cs-CZ" w:eastAsia="hi-IN" w:bidi="hi-IN"/>
          </w:rPr>
          <w:t>.  dne (nebo dle elektronického podpisu)</w:t>
        </w:r>
      </w:ins>
    </w:p>
    <w:p>
      <w:pPr>
        <w:pStyle w:val="ListParagraph"/>
        <w:widowControl/>
        <w:tabs>
          <w:tab w:val="clear" w:pos="708"/>
        </w:tabs>
        <w:suppressAutoHyphens w:val="true"/>
        <w:bidi w:val="0"/>
        <w:spacing w:lineRule="auto" w:line="256" w:before="60" w:after="60"/>
        <w:ind w:start="113"/>
        <w:contextualSpacing w:val="false"/>
        <w:jc w:val="start"/>
        <w:rPr>
          <w:rFonts w:ascii="Arial" w:hAnsi="Arial" w:eastAsia="SimSun"/>
          <w:kern w:val="2"/>
          <w:sz w:val="22"/>
          <w:szCs w:val="24"/>
          <w:lang w:val="cs-CZ" w:eastAsia="hi-IN" w:bidi="hi-IN"/>
          <w:ins w:id="677" w:author="Neznámý autor" w:date="2024-07-04T15:36:02Z"/>
        </w:rPr>
      </w:pPr>
      <w:ins w:id="676" w:author="Neznámý autor" w:date="2024-07-04T15:36:02Z">
        <w:r>
          <w:rPr>
            <w:rFonts w:eastAsia="SimSun"/>
            <w:kern w:val="2"/>
            <w:sz w:val="22"/>
            <w:szCs w:val="24"/>
            <w:lang w:val="cs-CZ" w:eastAsia="hi-IN" w:bidi="hi-IN"/>
          </w:rPr>
        </w:r>
      </w:ins>
    </w:p>
    <w:p>
      <w:pPr>
        <w:pStyle w:val="ListParagraph"/>
        <w:widowControl/>
        <w:tabs>
          <w:tab w:val="clear" w:pos="708"/>
        </w:tabs>
        <w:suppressAutoHyphens w:val="true"/>
        <w:bidi w:val="0"/>
        <w:spacing w:lineRule="auto" w:line="256" w:before="60" w:after="60"/>
        <w:ind w:start="113"/>
        <w:contextualSpacing w:val="false"/>
        <w:jc w:val="start"/>
        <w:rPr>
          <w:rFonts w:ascii="Arial" w:hAnsi="Arial" w:eastAsia="SimSun"/>
          <w:kern w:val="2"/>
          <w:sz w:val="22"/>
          <w:szCs w:val="24"/>
          <w:lang w:val="cs-CZ" w:eastAsia="hi-IN" w:bidi="hi-IN"/>
          <w:ins w:id="679" w:author="Neznámý autor" w:date="2024-07-04T15:36:02Z"/>
        </w:rPr>
      </w:pPr>
      <w:ins w:id="678" w:author="Neznámý autor" w:date="2024-07-04T15:36:02Z">
        <w:r>
          <w:rPr>
            <w:rFonts w:eastAsia="SimSun"/>
            <w:kern w:val="2"/>
            <w:sz w:val="22"/>
            <w:szCs w:val="24"/>
            <w:lang w:val="cs-CZ" w:eastAsia="hi-IN" w:bidi="hi-IN"/>
          </w:rPr>
        </w:r>
      </w:ins>
    </w:p>
    <w:p>
      <w:pPr>
        <w:pStyle w:val="ListParagraph"/>
        <w:widowControl/>
        <w:tabs>
          <w:tab w:val="clear" w:pos="708"/>
        </w:tabs>
        <w:suppressAutoHyphens w:val="true"/>
        <w:bidi w:val="0"/>
        <w:spacing w:lineRule="auto" w:line="256" w:before="60" w:after="60"/>
        <w:ind w:start="113"/>
        <w:contextualSpacing w:val="false"/>
        <w:jc w:val="start"/>
        <w:rPr>
          <w:rFonts w:ascii="Arial" w:hAnsi="Arial" w:eastAsia="SimSun"/>
          <w:kern w:val="2"/>
          <w:sz w:val="22"/>
          <w:szCs w:val="24"/>
          <w:lang w:val="cs-CZ" w:eastAsia="hi-IN" w:bidi="hi-IN"/>
          <w:ins w:id="681" w:author="Neznámý autor" w:date="2024-07-04T15:36:02Z"/>
        </w:rPr>
      </w:pPr>
      <w:ins w:id="680" w:author="Neznámý autor" w:date="2024-07-04T15:36:02Z">
        <w:r>
          <w:rPr>
            <w:rFonts w:eastAsia="SimSun"/>
            <w:kern w:val="2"/>
            <w:sz w:val="22"/>
            <w:szCs w:val="24"/>
            <w:lang w:val="cs-CZ" w:eastAsia="hi-IN" w:bidi="hi-IN"/>
          </w:rPr>
        </w:r>
      </w:ins>
    </w:p>
    <w:p>
      <w:pPr>
        <w:pStyle w:val="Normal"/>
        <w:tabs>
          <w:tab w:val="clear" w:pos="708"/>
          <w:tab w:val="left" w:pos="2204" w:leader="none"/>
        </w:tabs>
        <w:bidi w:val="0"/>
        <w:spacing w:before="60" w:after="60"/>
        <w:ind w:hanging="0" w:start="0" w:end="0"/>
        <w:jc w:val="start"/>
        <w:rPr>
          <w:ins w:id="683" w:author="Neznámý autor" w:date="2024-07-04T15:36:02Z"/>
        </w:rPr>
      </w:pPr>
      <w:ins w:id="682" w:author="Neznámý autor" w:date="2024-07-04T15:36:02Z">
        <w:r>
          <w:rPr>
            <w:rStyle w:val="PlaceholderText"/>
            <w:color w:val="808080"/>
            <w:shd w:fill="FFFF00" w:val="clear"/>
          </w:rPr>
          <w:t>podpis osoby oprávněné jednat za účastníka</w:t>
        </w:r>
      </w:ins>
    </w:p>
    <w:p>
      <w:pPr>
        <w:pStyle w:val="ListParagraph"/>
        <w:widowControl/>
        <w:tabs>
          <w:tab w:val="clear" w:pos="708"/>
        </w:tabs>
        <w:suppressAutoHyphens w:val="true"/>
        <w:bidi w:val="0"/>
        <w:spacing w:lineRule="auto" w:line="256" w:before="60" w:after="60"/>
        <w:ind w:start="113"/>
        <w:contextualSpacing w:val="false"/>
        <w:jc w:val="start"/>
        <w:rPr>
          <w:rFonts w:ascii="Arial" w:hAnsi="Arial" w:eastAsia="SimSun"/>
          <w:kern w:val="2"/>
          <w:sz w:val="22"/>
          <w:szCs w:val="24"/>
          <w:lang w:val="cs-CZ" w:eastAsia="hi-IN" w:bidi="hi-IN"/>
          <w:ins w:id="686" w:author="Neznámý autor" w:date="2024-07-04T15:36:02Z"/>
        </w:rPr>
      </w:pPr>
      <w:ins w:id="684" w:author="Neznámý autor" w:date="2024-07-04T15:36:02Z">
        <w:r>
          <w:rPr>
            <w:rFonts w:eastAsia="SimSun" w:cs="Mangal"/>
            <w:kern w:val="2"/>
            <w:sz w:val="22"/>
            <w:szCs w:val="24"/>
            <w:lang w:val="cs-CZ" w:eastAsia="hi-IN" w:bidi="hi-IN"/>
          </w:rPr>
          <w:t>…………………………………………</w:t>
        </w:r>
      </w:ins>
      <w:ins w:id="685" w:author="Neznámý autor" w:date="2024-07-04T15:36:02Z">
        <w:r>
          <w:rPr>
            <w:rFonts w:eastAsia="SimSun"/>
            <w:kern w:val="2"/>
            <w:sz w:val="22"/>
            <w:szCs w:val="24"/>
            <w:lang w:val="cs-CZ" w:eastAsia="hi-IN" w:bidi="hi-IN"/>
          </w:rPr>
          <w:t>..</w:t>
        </w:r>
      </w:ins>
    </w:p>
    <w:p>
      <w:pPr>
        <w:pStyle w:val="Normal"/>
        <w:tabs>
          <w:tab w:val="clear" w:pos="708"/>
          <w:tab w:val="left" w:pos="2204" w:leader="none"/>
        </w:tabs>
        <w:spacing w:before="60" w:after="60"/>
        <w:ind w:hanging="0" w:start="0" w:end="0"/>
        <w:jc w:val="start"/>
        <w:rPr>
          <w:ins w:id="688" w:author="Neznámý autor" w:date="2024-07-04T15:39:00Z"/>
        </w:rPr>
      </w:pPr>
      <w:ins w:id="687" w:author="Neznámý autor" w:date="2024-07-04T15:39:00Z">
        <w:r>
          <w:rPr>
            <w:rStyle w:val="PlaceholderText"/>
            <w:shd w:fill="FFFF00" w:val="clear"/>
          </w:rPr>
          <w:t>jméno a příjmení, funkce osoby oprávněné</w:t>
        </w:r>
      </w:ins>
    </w:p>
    <w:p>
      <w:pPr>
        <w:pStyle w:val="Normal"/>
        <w:tabs>
          <w:tab w:val="clear" w:pos="708"/>
          <w:tab w:val="left" w:pos="2204" w:leader="none"/>
        </w:tabs>
        <w:spacing w:before="60" w:after="60"/>
        <w:ind w:hanging="0" w:start="0" w:end="0"/>
        <w:jc w:val="start"/>
        <w:rPr/>
      </w:pPr>
      <w:ins w:id="689" w:author="Neznámý autor" w:date="2024-07-04T15:39:00Z">
        <w:r>
          <w:rPr>
            <w:rStyle w:val="PlaceholderText"/>
            <w:shd w:fill="FFFF00" w:val="clear"/>
          </w:rPr>
          <w:t>jednat za účastníka</w:t>
        </w:r>
      </w:ins>
      <w:ins w:id="690" w:author="Neznámý autor" w:date="2024-07-04T15:41:19Z">
        <w:r>
          <w:rPr>
            <w:rStyle w:val="PlaceholderText"/>
            <w:rStyle w:val="FootnoteReference"/>
            <w:shd w:fill="FFFF00" w:val="clear"/>
          </w:rPr>
          <w:footnoteReference w:id="3"/>
        </w:r>
      </w:ins>
    </w:p>
    <w:sectPr>
      <w:headerReference w:type="default" r:id="rId4"/>
      <w:footerReference w:type="default" r:id="rId5"/>
      <w:footnotePr>
        <w:numFmt w:val="decimal"/>
      </w:footnotePr>
      <w:type w:val="nextPage"/>
      <w:pgSz w:w="11906" w:h="16838"/>
      <w:pgMar w:left="1134" w:right="1134" w:gutter="0" w:header="850" w:top="1927" w:footer="340" w:bottom="2664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Segoe UI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MinionPro-Regular">
    <w:charset w:val="ee" w:characterSet="windows-1250"/>
    <w:family w:val="roman"/>
    <w:pitch w:val="variable"/>
  </w:font>
  <w:font w:name="Arial Black"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708"/>
        <w:tab w:val="left" w:pos="2976" w:leader="none"/>
        <w:tab w:val="left" w:pos="5289" w:leader="none"/>
        <w:tab w:val="left" w:pos="5526" w:leader="none"/>
        <w:tab w:val="left" w:pos="7548" w:leader="none"/>
        <w:tab w:val="right" w:pos="9638" w:leader="none"/>
      </w:tabs>
      <w:rPr/>
    </w:pPr>
    <w:r>
      <w:rPr>
        <w:b/>
        <w:bCs/>
      </w:rPr>
      <w:t>CZ.NIC</w:t>
    </w:r>
    <w:r>
      <w:rPr/>
      <w:t>, z. s. p. o.</w:t>
      <w:tab/>
      <w:t xml:space="preserve">IČ 67985726 </w:t>
      <w:tab/>
      <w:t>T</w:t>
      <w:tab/>
      <w:t>+420 222 745 111</w:t>
      <w:tab/>
      <w:t>kontakt@nic.cz</w:t>
      <w:tab/>
    </w:r>
  </w:p>
  <w:p>
    <w:pPr>
      <w:pStyle w:val="Footer"/>
      <w:tabs>
        <w:tab w:val="clear" w:pos="708"/>
        <w:tab w:val="left" w:pos="2976" w:leader="none"/>
        <w:tab w:val="left" w:pos="5289" w:leader="none"/>
        <w:tab w:val="left" w:pos="5519" w:leader="none"/>
        <w:tab w:val="left" w:pos="7548" w:leader="none"/>
        <w:tab w:val="right" w:pos="9638" w:leader="none"/>
      </w:tabs>
      <w:rPr/>
    </w:pPr>
    <w:r>
      <w:rPr/>
      <w:t>Milešovská 5, 130 00  Praha 3</w:t>
      <w:tab/>
      <w:t>DIČ CZ67985726</w:t>
      <w:tab/>
      <w:t>M</w:t>
      <w:tab/>
      <w:t>+420 731 657 660</w:t>
      <w:tab/>
      <w:t>www.nic.cz</w:t>
      <w:tab/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4</w:t>
    </w:r>
    <w:r>
      <w:rPr>
        <w:b/>
        <w:bCs/>
      </w:rPr>
      <w:fldChar w:fldCharType="end"/>
    </w:r>
    <w:r>
      <w:rPr>
        <w:b/>
        <w:bCs/>
      </w:rPr>
      <w:t>/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4</w:t>
    </w:r>
    <w:r>
      <w:rPr>
        <w:b/>
        <w:bCs/>
      </w:rPr>
      <w:fldChar w:fldCharType="end"/>
    </w:r>
  </w:p>
  <w:p>
    <w:pPr>
      <w:pStyle w:val="Footer"/>
      <w:tabs>
        <w:tab w:val="clear" w:pos="708"/>
        <w:tab w:val="left" w:pos="2976" w:leader="none"/>
        <w:tab w:val="left" w:pos="5289" w:leader="none"/>
        <w:tab w:val="left" w:pos="5519" w:leader="none"/>
        <w:tab w:val="left" w:pos="7548" w:leader="none"/>
        <w:tab w:val="right" w:pos="9638" w:leader="none"/>
      </w:tabs>
      <w:rPr>
        <w:b/>
        <w:bCs/>
      </w:rPr>
    </w:pPr>
    <w:r>
      <w:rPr>
        <w:b/>
        <w:bCs/>
      </w:rPr>
    </w:r>
  </w:p>
  <w:p>
    <w:pPr>
      <w:pStyle w:val="Footer"/>
      <w:tabs>
        <w:tab w:val="clear" w:pos="708"/>
        <w:tab w:val="left" w:pos="2976" w:leader="none"/>
        <w:tab w:val="left" w:pos="5289" w:leader="none"/>
        <w:tab w:val="left" w:pos="5519" w:leader="none"/>
        <w:tab w:val="left" w:pos="7548" w:leader="none"/>
        <w:tab w:val="right" w:pos="9638" w:leader="none"/>
      </w:tabs>
      <w:jc w:val="center"/>
      <w:rPr>
        <w:bCs/>
      </w:rPr>
    </w:pPr>
    <w:r>
      <w:rPr>
        <w:bCs/>
      </w:rPr>
      <w:t xml:space="preserve">Sdružení je zapsáno ve spolkovém rejstříku vedeném u Městského soudu v Praze, sp. zn. L 58624. </w:t>
    </w:r>
  </w:p>
  <w:p>
    <w:pPr>
      <w:pStyle w:val="Footer"/>
      <w:tabs>
        <w:tab w:val="clear" w:pos="708"/>
        <w:tab w:val="left" w:pos="2976" w:leader="none"/>
        <w:tab w:val="left" w:pos="5289" w:leader="none"/>
        <w:tab w:val="left" w:pos="5519" w:leader="none"/>
        <w:tab w:val="left" w:pos="7548" w:leader="none"/>
        <w:tab w:val="right" w:pos="9638" w:leader="none"/>
      </w:tabs>
      <w:rPr>
        <w:b/>
        <w:bCs/>
      </w:rPr>
    </w:pPr>
    <w:r>
      <w:rPr>
        <w:b/>
        <w:bCs/>
      </w:rPr>
    </w:r>
  </w:p>
  <w:p>
    <w:pPr>
      <w:pStyle w:val="Footer"/>
      <w:tabs>
        <w:tab w:val="clear" w:pos="708"/>
        <w:tab w:val="left" w:pos="2976" w:leader="none"/>
        <w:tab w:val="left" w:pos="5289" w:leader="none"/>
        <w:tab w:val="left" w:pos="5519" w:leader="none"/>
        <w:tab w:val="left" w:pos="7548" w:leader="none"/>
        <w:tab w:val="right" w:pos="9638" w:leader="none"/>
      </w:tabs>
      <w:rPr/>
    </w:pPr>
    <w:r>
      <w:rPr/>
      <w:drawing>
        <wp:inline distT="0" distB="0" distL="0" distR="0">
          <wp:extent cx="6115050" cy="704850"/>
          <wp:effectExtent l="0" t="0" r="0" b="0"/>
          <wp:docPr id="2" name="obrázek 1" descr="D:\Users\mpeterka\Desktop\tecky.png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 descr="D:\Users\mpeterka\Desktop\tecky.png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704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ins w:id="691" w:author="Neznámý autor" w:date="2024-07-04T15:46:57Z">
        <w:r>
          <w:rPr>
            <w:rStyle w:val="Znakypropoznmkupodarou"/>
          </w:rPr>
          <w:footnoteRef/>
        </w:r>
      </w:ins>
      <w:ins w:id="692" w:author="Neznámý autor" w:date="2024-07-04T15:46:57Z">
        <w:r>
          <w:rPr>
            <w:rFonts w:cs="Calibri" w:ascii="Arial" w:hAnsi="Arial"/>
            <w:spacing w:val="10"/>
            <w:sz w:val="22"/>
            <w:szCs w:val="22"/>
          </w:rPr>
          <w:t>Pokud za</w:t>
        </w:r>
      </w:ins>
      <w:ins w:id="693" w:author="Neznámý autor" w:date="2024-07-04T15:46:57Z">
        <w:r>
          <w:rPr>
            <w:rFonts w:cs="Calibri" w:ascii="Arial" w:hAnsi="Arial"/>
            <w:color w:val="000000"/>
            <w:spacing w:val="10"/>
            <w:sz w:val="22"/>
            <w:szCs w:val="22"/>
          </w:rPr>
          <w:t xml:space="preserve"> </w:t>
        </w:r>
      </w:ins>
      <w:ins w:id="694" w:author="Neznámý autor" w:date="2024-07-04T15:46:57Z">
        <w:r>
          <w:rPr>
            <w:rFonts w:cs="Calibri" w:ascii="Arial" w:hAnsi="Arial"/>
            <w:color w:val="000000"/>
            <w:spacing w:val="10"/>
            <w:sz w:val="22"/>
            <w:szCs w:val="22"/>
          </w:rPr>
          <w:t>účastníka</w:t>
        </w:r>
      </w:ins>
      <w:ins w:id="695" w:author="Neznámý autor" w:date="2024-07-04T15:46:57Z">
        <w:r>
          <w:rPr>
            <w:rFonts w:cs="Calibri" w:ascii="Arial" w:hAnsi="Arial"/>
            <w:color w:val="000000"/>
            <w:spacing w:val="10"/>
            <w:sz w:val="22"/>
            <w:szCs w:val="22"/>
          </w:rPr>
          <w:t xml:space="preserve"> jedná zmocněnec na základě plné moci, musí být </w:t>
        </w:r>
      </w:ins>
      <w:ins w:id="696" w:author="Neznámý autor" w:date="2024-07-04T15:46:57Z">
        <w:r>
          <w:rPr>
            <w:rFonts w:cs="Calibri" w:ascii="Arial" w:hAnsi="Arial"/>
            <w:color w:val="000000"/>
            <w:spacing w:val="10"/>
            <w:sz w:val="22"/>
            <w:szCs w:val="22"/>
          </w:rPr>
          <w:t>s</w:t>
        </w:r>
      </w:ins>
      <w:ins w:id="697" w:author="Neznámý autor" w:date="2024-07-04T15:46:57Z">
        <w:r>
          <w:rPr>
            <w:rFonts w:cs="Calibri" w:ascii="Arial" w:hAnsi="Arial"/>
            <w:color w:val="000000"/>
            <w:spacing w:val="10"/>
            <w:sz w:val="22"/>
            <w:szCs w:val="22"/>
          </w:rPr>
          <w:t xml:space="preserve"> nabí</w:t>
        </w:r>
      </w:ins>
      <w:ins w:id="698" w:author="Neznámý autor" w:date="2024-07-04T15:46:57Z">
        <w:r>
          <w:rPr>
            <w:rFonts w:cs="Calibri" w:ascii="Arial" w:hAnsi="Arial"/>
            <w:color w:val="000000"/>
            <w:spacing w:val="10"/>
            <w:sz w:val="22"/>
            <w:szCs w:val="22"/>
          </w:rPr>
          <w:t>dkou</w:t>
        </w:r>
      </w:ins>
      <w:ins w:id="699" w:author="Neznámý autor" w:date="2024-07-04T15:46:57Z">
        <w:r>
          <w:rPr>
            <w:rFonts w:cs="Calibri" w:ascii="Arial" w:hAnsi="Arial"/>
            <w:color w:val="000000"/>
            <w:spacing w:val="10"/>
            <w:sz w:val="22"/>
            <w:szCs w:val="22"/>
          </w:rPr>
          <w:t xml:space="preserve"> předložena plná moc.</w:t>
        </w:r>
      </w:ins>
    </w:p>
  </w:footnote>
  <w:footnote w:id="3">
    <w:p>
      <w:pPr>
        <w:pStyle w:val="FootnoteText"/>
        <w:rPr/>
      </w:pPr>
      <w:ins w:id="700" w:author="Neznámý autor" w:date="2024-07-04T15:44:46Z">
        <w:r>
          <w:rPr>
            <w:rStyle w:val="Znakypropoznmkupodarou"/>
          </w:rPr>
          <w:footnoteRef/>
        </w:r>
      </w:ins>
      <w:ins w:id="701" w:author="Neznámý autor" w:date="2024-07-04T15:44:46Z">
        <w:r>
          <w:rPr/>
          <w:t xml:space="preserve"> </w:t>
        </w:r>
      </w:ins>
      <w:ins w:id="702" w:author="Neznámý autor" w:date="2024-07-04T15:44:46Z">
        <w:r>
          <w:rPr>
            <w:rFonts w:cs="Calibri" w:ascii="Arial" w:hAnsi="Arial"/>
            <w:spacing w:val="10"/>
            <w:sz w:val="22"/>
            <w:szCs w:val="22"/>
          </w:rPr>
          <w:t>Pokud za</w:t>
        </w:r>
      </w:ins>
      <w:ins w:id="703" w:author="Neznámý autor" w:date="2024-07-04T15:44:46Z">
        <w:r>
          <w:rPr>
            <w:rFonts w:cs="Calibri" w:ascii="Arial" w:hAnsi="Arial"/>
            <w:color w:val="000000"/>
            <w:spacing w:val="10"/>
            <w:sz w:val="22"/>
            <w:szCs w:val="22"/>
          </w:rPr>
          <w:t xml:space="preserve"> </w:t>
        </w:r>
      </w:ins>
      <w:ins w:id="704" w:author="Neznámý autor" w:date="2024-07-04T15:44:46Z">
        <w:r>
          <w:rPr>
            <w:rFonts w:cs="Calibri" w:ascii="Arial" w:hAnsi="Arial"/>
            <w:color w:val="000000"/>
            <w:spacing w:val="10"/>
            <w:sz w:val="22"/>
            <w:szCs w:val="22"/>
          </w:rPr>
          <w:t>účastníka</w:t>
        </w:r>
      </w:ins>
      <w:ins w:id="705" w:author="Neznámý autor" w:date="2024-07-04T15:44:46Z">
        <w:r>
          <w:rPr>
            <w:rFonts w:cs="Calibri" w:ascii="Arial" w:hAnsi="Arial"/>
            <w:color w:val="000000"/>
            <w:spacing w:val="10"/>
            <w:sz w:val="22"/>
            <w:szCs w:val="22"/>
          </w:rPr>
          <w:t xml:space="preserve"> jedná zmocněnec na základě plné moci, musí být </w:t>
        </w:r>
      </w:ins>
      <w:ins w:id="706" w:author="Neznámý autor" w:date="2024-07-04T15:44:46Z">
        <w:r>
          <w:rPr>
            <w:rFonts w:cs="Calibri" w:ascii="Arial" w:hAnsi="Arial"/>
            <w:color w:val="000000"/>
            <w:spacing w:val="10"/>
            <w:sz w:val="22"/>
            <w:szCs w:val="22"/>
          </w:rPr>
          <w:t>s</w:t>
        </w:r>
      </w:ins>
      <w:ins w:id="707" w:author="Neznámý autor" w:date="2024-07-04T15:44:46Z">
        <w:r>
          <w:rPr>
            <w:rFonts w:cs="Calibri" w:ascii="Arial" w:hAnsi="Arial"/>
            <w:color w:val="000000"/>
            <w:spacing w:val="10"/>
            <w:sz w:val="22"/>
            <w:szCs w:val="22"/>
          </w:rPr>
          <w:t xml:space="preserve"> nabí</w:t>
        </w:r>
      </w:ins>
      <w:ins w:id="708" w:author="Neznámý autor" w:date="2024-07-04T15:44:46Z">
        <w:r>
          <w:rPr>
            <w:rFonts w:cs="Calibri" w:ascii="Arial" w:hAnsi="Arial"/>
            <w:color w:val="000000"/>
            <w:spacing w:val="10"/>
            <w:sz w:val="22"/>
            <w:szCs w:val="22"/>
          </w:rPr>
          <w:t>dkou</w:t>
        </w:r>
      </w:ins>
      <w:ins w:id="709" w:author="Neznámý autor" w:date="2024-07-04T15:44:46Z">
        <w:r>
          <w:rPr>
            <w:rFonts w:cs="Calibri" w:ascii="Arial" w:hAnsi="Arial"/>
            <w:color w:val="000000"/>
            <w:spacing w:val="10"/>
            <w:sz w:val="22"/>
            <w:szCs w:val="22"/>
          </w:rPr>
          <w:t xml:space="preserve"> předložena plná moc.</w:t>
        </w:r>
      </w:ins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0</wp:posOffset>
          </wp:positionH>
          <wp:positionV relativeFrom="paragraph">
            <wp:posOffset>-25400</wp:posOffset>
          </wp:positionV>
          <wp:extent cx="2537460" cy="348615"/>
          <wp:effectExtent l="0" t="0" r="0" b="0"/>
          <wp:wrapSquare wrapText="largest"/>
          <wp:docPr id="1" name="obrázek 2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537460" cy="348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suff w:val="space"/>
      <w:lvlText w:val=" %1 "/>
      <w:lvlJc w:val="start"/>
      <w:pPr>
        <w:tabs>
          <w:tab w:val="num" w:pos="0"/>
        </w:tabs>
        <w:ind w:start="720" w:hanging="720"/>
      </w:pPr>
      <w:rPr>
        <w:sz w:val="22"/>
        <w:szCs w:val="22"/>
      </w:rPr>
    </w:lvl>
    <w:lvl w:ilvl="1">
      <w:start w:val="1"/>
      <w:pStyle w:val="Heading2"/>
      <w:numFmt w:val="decimal"/>
      <w:suff w:val="space"/>
      <w:lvlText w:val=" %1.%2 "/>
      <w:lvlJc w:val="start"/>
      <w:pPr>
        <w:tabs>
          <w:tab w:val="num" w:pos="0"/>
        </w:tabs>
        <w:ind w:start="1080" w:hanging="360"/>
      </w:pPr>
      <w:rPr/>
    </w:lvl>
    <w:lvl w:ilvl="2">
      <w:start w:val="1"/>
      <w:pStyle w:val="Heading3"/>
      <w:numFmt w:val="none"/>
      <w:suff w:val="nothing"/>
      <w:lvlText w:val="%3  "/>
      <w:lvlJc w:val="start"/>
      <w:pPr>
        <w:tabs>
          <w:tab w:val="num" w:pos="0"/>
        </w:tabs>
        <w:ind w:start="1440" w:hanging="360"/>
      </w:pPr>
      <w:rPr/>
    </w:lvl>
    <w:lvl w:ilvl="3">
      <w:start w:val="1"/>
      <w:pStyle w:val="Heading4"/>
      <w:numFmt w:val="decimal"/>
      <w:suff w:val="space"/>
      <w:lvlText w:val=" %2.%3.%4 "/>
      <w:lvlJc w:val="start"/>
      <w:pPr>
        <w:tabs>
          <w:tab w:val="num" w:pos="0"/>
        </w:tabs>
        <w:ind w:start="864" w:hanging="864"/>
      </w:pPr>
      <w:rPr/>
    </w:lvl>
    <w:lvl w:ilvl="4">
      <w:start w:val="1"/>
      <w:pStyle w:val="Heading5"/>
      <w:numFmt w:val="decimal"/>
      <w:suff w:val="space"/>
      <w:lvlText w:val=" %2.%3.%4.%5 "/>
      <w:lvlJc w:val="start"/>
      <w:pPr>
        <w:tabs>
          <w:tab w:val="num" w:pos="0"/>
        </w:tabs>
        <w:ind w:start="1008" w:hanging="1008"/>
      </w:pPr>
      <w:rPr/>
    </w:lvl>
    <w:lvl w:ilvl="5">
      <w:start w:val="1"/>
      <w:pStyle w:val="Heading6"/>
      <w:numFmt w:val="decimal"/>
      <w:lvlText w:val=" %2.%3.%4.%5.%6 "/>
      <w:lvlJc w:val="start"/>
      <w:pPr>
        <w:tabs>
          <w:tab w:val="num" w:pos="1152"/>
        </w:tabs>
        <w:ind w:start="1152" w:hanging="1152"/>
      </w:pPr>
      <w:rPr/>
    </w:lvl>
    <w:lvl w:ilvl="6">
      <w:start w:val="1"/>
      <w:pStyle w:val="Heading7"/>
      <w:numFmt w:val="decimal"/>
      <w:lvlText w:val=" %2.%3.%4.%5.%6.%7 "/>
      <w:lvlJc w:val="start"/>
      <w:pPr>
        <w:tabs>
          <w:tab w:val="num" w:pos="1296"/>
        </w:tabs>
        <w:ind w:start="1296" w:hanging="1296"/>
      </w:pPr>
      <w:rPr/>
    </w:lvl>
    <w:lvl w:ilvl="7">
      <w:start w:val="1"/>
      <w:pStyle w:val="Heading8"/>
      <w:numFmt w:val="decimal"/>
      <w:lvlText w:val=" %2.%3.%4.%5.%6.%7.%8 "/>
      <w:lvlJc w:val="start"/>
      <w:pPr>
        <w:tabs>
          <w:tab w:val="num" w:pos="1440"/>
        </w:tabs>
        <w:ind w:start="1440" w:hanging="1440"/>
      </w:pPr>
      <w:rPr/>
    </w:lvl>
    <w:lvl w:ilvl="8">
      <w:start w:val="1"/>
      <w:pStyle w:val="Heading9"/>
      <w:numFmt w:val="decimal"/>
      <w:lvlText w:val=" %2.%3.%4.%5.%6.%7.%8.%9 "/>
      <w:lvlJc w:val="start"/>
      <w:pPr>
        <w:tabs>
          <w:tab w:val="num" w:pos="1584"/>
        </w:tabs>
        <w:ind w:start="1584" w:hanging="1584"/>
      </w:pPr>
      <w:rPr/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ascii="Wingdings" w:hAnsi="Wingdings" w:cs="Wingdings" w:hint="default"/>
        <w:sz w:val="20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20"/>
        </w:tabs>
        <w:ind w:star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start"/>
      <w:pPr>
        <w:tabs>
          <w:tab w:val="num" w:pos="1440"/>
        </w:tabs>
        <w:ind w:star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start"/>
      <w:pPr>
        <w:tabs>
          <w:tab w:val="num" w:pos="4320"/>
        </w:tabs>
        <w:ind w:star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start"/>
      <w:pPr>
        <w:tabs>
          <w:tab w:val="num" w:pos="5040"/>
        </w:tabs>
        <w:ind w:star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start"/>
      <w:pPr>
        <w:tabs>
          <w:tab w:val="num" w:pos="5760"/>
        </w:tabs>
        <w:ind w:star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start"/>
      <w:pPr>
        <w:tabs>
          <w:tab w:val="num" w:pos="6480"/>
        </w:tabs>
        <w:ind w:start="6480" w:hanging="360"/>
      </w:pPr>
      <w:rPr>
        <w:rFonts w:ascii="Wingdings" w:hAnsi="Wingdings" w:cs="Wingdings" w:hint="default"/>
        <w:sz w:val="20"/>
      </w:rPr>
    </w:lvl>
  </w:abstractNum>
  <w:abstractNum w:abstractNumId="4">
    <w:lvl w:ilvl="0">
      <w:start w:val="1"/>
      <w:numFmt w:val="lowerLetter"/>
      <w:lvlText w:val="%1)"/>
      <w:lvlJc w:val="start"/>
      <w:pPr>
        <w:tabs>
          <w:tab w:val="num" w:pos="0"/>
        </w:tabs>
        <w:ind w:start="723" w:hanging="360"/>
      </w:pPr>
      <w:rPr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3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163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2883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3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323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043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3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483" w:hanging="180"/>
      </w:pPr>
      <w:rPr>
        <w:rFonts w:cs="Times New Roman"/>
      </w:rPr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1084" w:hanging="360"/>
      </w:pPr>
      <w:rPr>
        <w:b/>
        <w:rFonts w:cs="Times New Roman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4" w:hanging="360"/>
      </w:pPr>
      <w:rPr>
        <w:rFonts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524" w:hanging="180"/>
      </w:pPr>
      <w:rPr>
        <w:rFonts w:cs="Times New Roman"/>
      </w:rPr>
    </w:lvl>
    <w:lvl w:ilvl="3">
      <w:start w:val="1"/>
      <w:numFmt w:val="decimal"/>
      <w:lvlText w:val="%4."/>
      <w:lvlJc w:val="start"/>
      <w:pPr>
        <w:tabs>
          <w:tab w:val="num" w:pos="0"/>
        </w:tabs>
        <w:ind w:start="3244" w:hanging="360"/>
      </w:pPr>
      <w:rPr>
        <w:rFonts w:cs="Times New Roman"/>
      </w:rPr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4" w:hanging="360"/>
      </w:pPr>
      <w:rPr>
        <w:rFonts w:cs="Times New Roman"/>
      </w:rPr>
    </w:lvl>
    <w:lvl w:ilvl="5">
      <w:start w:val="1"/>
      <w:numFmt w:val="lowerRoman"/>
      <w:lvlText w:val="%6."/>
      <w:lvlJc w:val="end"/>
      <w:pPr>
        <w:tabs>
          <w:tab w:val="num" w:pos="0"/>
        </w:tabs>
        <w:ind w:start="4684" w:hanging="180"/>
      </w:pPr>
      <w:rPr>
        <w:rFonts w:cs="Times New Roman"/>
      </w:rPr>
    </w:lvl>
    <w:lvl w:ilvl="6">
      <w:start w:val="1"/>
      <w:numFmt w:val="decimal"/>
      <w:lvlText w:val="%7."/>
      <w:lvlJc w:val="start"/>
      <w:pPr>
        <w:tabs>
          <w:tab w:val="num" w:pos="0"/>
        </w:tabs>
        <w:ind w:start="5404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4" w:hanging="360"/>
      </w:pPr>
      <w:rPr>
        <w:rFonts w:cs="Times New Roman"/>
      </w:rPr>
    </w:lvl>
    <w:lvl w:ilvl="8">
      <w:start w:val="1"/>
      <w:numFmt w:val="lowerRoman"/>
      <w:lvlText w:val="%9."/>
      <w:lvlJc w:val="end"/>
      <w:pPr>
        <w:tabs>
          <w:tab w:val="num" w:pos="0"/>
        </w:tabs>
        <w:ind w:start="6844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revisionView w:insDel="0" w:formatting="0"/>
  <w:trackRevisions/>
  <w:embedSystemFonts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Arial" w:hAnsi="Arial" w:eastAsia="SimSun" w:cs="Lucida Sans"/>
      <w:color w:val="auto"/>
      <w:kern w:val="2"/>
      <w:sz w:val="22"/>
      <w:szCs w:val="24"/>
      <w:lang w:val="cs-CZ" w:eastAsia="hi-IN" w:bidi="hi-IN"/>
    </w:rPr>
  </w:style>
  <w:style w:type="paragraph" w:styleId="Heading1">
    <w:name w:val="Heading 1"/>
    <w:basedOn w:val="Nadpis"/>
    <w:next w:val="BodyText"/>
    <w:qFormat/>
    <w:pPr>
      <w:numPr>
        <w:ilvl w:val="0"/>
        <w:numId w:val="1"/>
      </w:numPr>
      <w:spacing w:before="0" w:after="0"/>
      <w:ind w:hanging="0" w:start="0" w:end="0"/>
      <w:outlineLvl w:val="0"/>
    </w:pPr>
    <w:rPr>
      <w:bCs/>
      <w:sz w:val="36"/>
      <w:szCs w:val="32"/>
    </w:rPr>
  </w:style>
  <w:style w:type="paragraph" w:styleId="Heading2">
    <w:name w:val="Heading 2"/>
    <w:basedOn w:val="Nadpis"/>
    <w:next w:val="BodyText"/>
    <w:qFormat/>
    <w:pPr>
      <w:numPr>
        <w:ilvl w:val="1"/>
        <w:numId w:val="1"/>
      </w:numPr>
      <w:spacing w:before="0" w:after="0"/>
      <w:ind w:hanging="0" w:start="0" w:end="0"/>
      <w:outlineLvl w:val="1"/>
    </w:pPr>
    <w:rPr>
      <w:bCs/>
      <w:iCs/>
      <w:sz w:val="32"/>
    </w:rPr>
  </w:style>
  <w:style w:type="paragraph" w:styleId="Heading3">
    <w:name w:val="Heading 3"/>
    <w:basedOn w:val="Nadpis"/>
    <w:next w:val="BodyText"/>
    <w:qFormat/>
    <w:pPr>
      <w:numPr>
        <w:ilvl w:val="2"/>
        <w:numId w:val="1"/>
      </w:numPr>
      <w:spacing w:before="0" w:after="0"/>
      <w:ind w:hanging="0" w:start="0" w:end="0"/>
      <w:outlineLvl w:val="2"/>
    </w:pPr>
    <w:rPr>
      <w:bCs/>
      <w:i/>
      <w:sz w:val="28"/>
    </w:rPr>
  </w:style>
  <w:style w:type="paragraph" w:styleId="Heading4">
    <w:name w:val="Heading 4"/>
    <w:basedOn w:val="Nadpis"/>
    <w:next w:val="BodyText"/>
    <w:qFormat/>
    <w:pPr>
      <w:numPr>
        <w:ilvl w:val="3"/>
        <w:numId w:val="1"/>
      </w:numPr>
      <w:outlineLvl w:val="3"/>
    </w:pPr>
    <w:rPr>
      <w:bCs/>
      <w:i/>
      <w:iCs/>
      <w:sz w:val="28"/>
      <w:szCs w:val="24"/>
    </w:rPr>
  </w:style>
  <w:style w:type="paragraph" w:styleId="Heading5">
    <w:name w:val="Heading 5"/>
    <w:basedOn w:val="Nadpis"/>
    <w:next w:val="BodyText"/>
    <w:qFormat/>
    <w:pPr>
      <w:numPr>
        <w:ilvl w:val="4"/>
        <w:numId w:val="1"/>
      </w:numPr>
      <w:outlineLvl w:val="4"/>
    </w:pPr>
    <w:rPr>
      <w:bCs/>
      <w:i/>
      <w:sz w:val="28"/>
      <w:szCs w:val="24"/>
    </w:rPr>
  </w:style>
  <w:style w:type="paragraph" w:styleId="Heading6">
    <w:name w:val="Heading 6"/>
    <w:basedOn w:val="Nadpis"/>
    <w:next w:val="BodyText"/>
    <w:qFormat/>
    <w:pPr>
      <w:numPr>
        <w:ilvl w:val="5"/>
        <w:numId w:val="1"/>
      </w:numPr>
      <w:outlineLvl w:val="5"/>
    </w:pPr>
    <w:rPr>
      <w:bCs/>
      <w:i/>
      <w:sz w:val="28"/>
      <w:szCs w:val="21"/>
    </w:rPr>
  </w:style>
  <w:style w:type="paragraph" w:styleId="Heading7">
    <w:name w:val="Heading 7"/>
    <w:basedOn w:val="Nadpis"/>
    <w:next w:val="BodyText"/>
    <w:qFormat/>
    <w:pPr>
      <w:numPr>
        <w:ilvl w:val="6"/>
        <w:numId w:val="1"/>
      </w:numPr>
      <w:outlineLvl w:val="6"/>
    </w:pPr>
    <w:rPr>
      <w:bCs/>
      <w:i/>
      <w:sz w:val="28"/>
      <w:szCs w:val="21"/>
    </w:rPr>
  </w:style>
  <w:style w:type="paragraph" w:styleId="Heading8">
    <w:name w:val="Heading 8"/>
    <w:basedOn w:val="Nadpis"/>
    <w:next w:val="BodyText"/>
    <w:qFormat/>
    <w:pPr>
      <w:numPr>
        <w:ilvl w:val="7"/>
        <w:numId w:val="1"/>
      </w:numPr>
      <w:outlineLvl w:val="7"/>
    </w:pPr>
    <w:rPr>
      <w:bCs/>
      <w:i/>
      <w:sz w:val="28"/>
      <w:szCs w:val="21"/>
    </w:rPr>
  </w:style>
  <w:style w:type="paragraph" w:styleId="Heading9">
    <w:name w:val="Heading 9"/>
    <w:basedOn w:val="Nadpis"/>
    <w:next w:val="BodyText"/>
    <w:qFormat/>
    <w:pPr>
      <w:numPr>
        <w:ilvl w:val="8"/>
        <w:numId w:val="1"/>
      </w:numPr>
      <w:outlineLvl w:val="8"/>
    </w:pPr>
    <w:rPr>
      <w:bCs/>
      <w:i/>
      <w:sz w:val="28"/>
      <w:szCs w:val="21"/>
    </w:rPr>
  </w:style>
  <w:style w:type="character" w:styleId="DefaultParagraphFont">
    <w:name w:val="Default Paragraph Font"/>
    <w:qFormat/>
    <w:rPr/>
  </w:style>
  <w:style w:type="character" w:styleId="Odrky">
    <w:name w:val="Odrážky"/>
    <w:qFormat/>
    <w:rPr>
      <w:rFonts w:ascii="OpenSymbol" w:hAnsi="OpenSymbol" w:eastAsia="OpenSymbol" w:cs="OpenSymbol"/>
    </w:rPr>
  </w:style>
  <w:style w:type="character" w:styleId="Symbolyproslovn">
    <w:name w:val="Symboly pro číslování"/>
    <w:qFormat/>
    <w:rPr/>
  </w:style>
  <w:style w:type="character" w:styleId="Hyperlink">
    <w:name w:val="Hyperlink"/>
    <w:rPr>
      <w:color w:val="000080"/>
      <w:u w:val="single"/>
    </w:rPr>
  </w:style>
  <w:style w:type="character" w:styleId="TextbublinyChar">
    <w:name w:val="Text bubliny Char"/>
    <w:basedOn w:val="DefaultParagraphFont"/>
    <w:qFormat/>
    <w:rPr>
      <w:rFonts w:ascii="Segoe UI" w:hAnsi="Segoe UI" w:eastAsia="SimSun" w:cs="Mangal"/>
      <w:kern w:val="2"/>
      <w:sz w:val="18"/>
      <w:szCs w:val="16"/>
      <w:lang w:val="cs-CZ" w:eastAsia="hi-IN" w:bidi="hi-IN"/>
    </w:rPr>
  </w:style>
  <w:style w:type="character" w:styleId="disclosetrue">
    <w:name w:val="disclosetrue"/>
    <w:basedOn w:val="DefaultParagraphFont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disclosefalse">
    <w:name w:val="disclosefalse"/>
    <w:basedOn w:val="DefaultParagraphFont"/>
    <w:qFormat/>
    <w:rPr/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TextpoznpodarouChar">
    <w:name w:val="Text pozn. pod čarou Char"/>
    <w:basedOn w:val="DefaultParagraphFont"/>
    <w:qFormat/>
    <w:rPr>
      <w:rFonts w:ascii="Arial" w:hAnsi="Arial" w:eastAsia="SimSun" w:cs="Mangal"/>
      <w:kern w:val="2"/>
      <w:szCs w:val="18"/>
      <w:lang w:val="cs-CZ" w:eastAsia="hi-IN" w:bidi="hi-IN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Znakypropoznmkupodarou">
    <w:name w:val="Znaky pro poznámku pod čarou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rmtovanvHTMLChar">
    <w:name w:val="Formátovaný v HTML Char"/>
    <w:basedOn w:val="DefaultParagraphFont"/>
    <w:qFormat/>
    <w:rPr>
      <w:rFonts w:ascii="Courier New" w:hAnsi="Courier New" w:cs="Courier New"/>
      <w:lang w:val="en-GB" w:eastAsia="en-GB"/>
    </w:rPr>
  </w:style>
  <w:style w:type="character" w:styleId="viiyi">
    <w:name w:val="viiyi"/>
    <w:basedOn w:val="DefaultParagraphFont"/>
    <w:qFormat/>
    <w:rPr/>
  </w:style>
  <w:style w:type="character" w:styleId="q4iawc">
    <w:name w:val="q4iawc"/>
    <w:basedOn w:val="DefaultParagraphFont"/>
    <w:qFormat/>
    <w:rPr/>
  </w:style>
  <w:style w:type="character" w:styleId="linenumber1">
    <w:name w:val="line number1"/>
    <w:qFormat/>
    <w:rPr/>
  </w:style>
  <w:style w:type="character" w:styleId="TextkomenteChar">
    <w:name w:val="Text komentáře Char"/>
    <w:basedOn w:val="DefaultParagraphFont"/>
    <w:qFormat/>
    <w:rPr>
      <w:rFonts w:ascii="Arial" w:hAnsi="Arial" w:eastAsia="SimSun" w:cs="Mangal"/>
      <w:kern w:val="2"/>
      <w:szCs w:val="18"/>
      <w:lang w:val="cs-CZ" w:eastAsia="hi-IN" w:bidi="hi-IN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PedmtkomenteChar">
    <w:name w:val="Předmět komentáře Char"/>
    <w:basedOn w:val="TextkomenteChar"/>
    <w:qFormat/>
    <w:rPr>
      <w:rFonts w:ascii="Arial" w:hAnsi="Arial" w:eastAsia="SimSun" w:cs="Mangal"/>
      <w:b/>
      <w:bCs/>
      <w:kern w:val="2"/>
      <w:szCs w:val="18"/>
      <w:lang w:val="cs-CZ" w:eastAsia="hi-IN" w:bidi="hi-IN"/>
    </w:rPr>
  </w:style>
  <w:style w:type="character" w:styleId="LineNumber">
    <w:name w:val="Line Number"/>
    <w:rPr/>
  </w:style>
  <w:style w:type="character" w:styleId="PlaceholderText">
    <w:name w:val="Placeholder Text"/>
    <w:basedOn w:val="DefaultParagraphFont"/>
    <w:qFormat/>
    <w:rPr>
      <w:color w:val="808080"/>
    </w:rPr>
  </w:style>
  <w:style w:type="character" w:styleId="EndnoteReference">
    <w:name w:val="Endnote Reference"/>
    <w:rPr>
      <w:vertAlign w:val="superscript"/>
    </w:rPr>
  </w:style>
  <w:style w:type="character" w:styleId="Znakyprovysvtlivky">
    <w:name w:val="Znaky pro vysvětlivky"/>
    <w:qFormat/>
    <w:rPr/>
  </w:style>
  <w:style w:type="paragraph" w:styleId="Nadpis">
    <w:name w:val="Nadpis"/>
    <w:basedOn w:val="Normal"/>
    <w:next w:val="BodyText"/>
    <w:qFormat/>
    <w:pPr>
      <w:keepNext w:val="true"/>
      <w:spacing w:before="240" w:after="120"/>
    </w:pPr>
    <w:rPr>
      <w:b/>
      <w:color w:val="003893"/>
      <w:sz w:val="40"/>
      <w:szCs w:val="28"/>
    </w:rPr>
  </w:style>
  <w:style w:type="paragraph" w:styleId="BodyText">
    <w:name w:val="Body Text"/>
    <w:basedOn w:val="Normal"/>
    <w:pPr>
      <w:spacing w:lineRule="atLeast" w:line="100" w:before="0" w:after="12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/>
  </w:style>
  <w:style w:type="paragraph" w:styleId="Titulek1">
    <w:name w:val="Titulek1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ohit Devanagari"/>
      <w:i/>
      <w:iCs/>
      <w:sz w:val="24"/>
    </w:rPr>
  </w:style>
  <w:style w:type="paragraph" w:styleId="Zhlavazpat">
    <w:name w:val="Záhlaví a zápatí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  <w:jc w:val="end"/>
    </w:pPr>
    <w:rPr>
      <w:b/>
      <w:color w:val="003893"/>
      <w:sz w:val="28"/>
    </w:rPr>
  </w:style>
  <w:style w:type="paragraph" w:styleId="Footer">
    <w:name w:val="Footer"/>
    <w:basedOn w:val="Normal"/>
    <w:pPr>
      <w:suppressLineNumbers/>
    </w:pPr>
    <w:rPr>
      <w:color w:val="003893"/>
      <w:sz w:val="16"/>
    </w:rPr>
  </w:style>
  <w:style w:type="paragraph" w:styleId="Obsahtabulky">
    <w:name w:val="Obsah tabulky"/>
    <w:basedOn w:val="Normal"/>
    <w:qFormat/>
    <w:pPr>
      <w:suppressLineNumbers/>
    </w:pPr>
    <w:rPr/>
  </w:style>
  <w:style w:type="paragraph" w:styleId="NoParagraphStyle">
    <w:name w:val="[No Paragraph Style]"/>
    <w:qFormat/>
    <w:pPr>
      <w:widowControl w:val="false"/>
      <w:suppressAutoHyphens w:val="true"/>
      <w:kinsoku w:val="true"/>
      <w:overflowPunct w:val="true"/>
      <w:autoSpaceDE w:val="true"/>
      <w:bidi w:val="0"/>
      <w:spacing w:lineRule="auto" w:line="288" w:before="0" w:after="0"/>
      <w:jc w:val="start"/>
      <w:textAlignment w:val="center"/>
    </w:pPr>
    <w:rPr>
      <w:rFonts w:ascii="MinionPro-Regular" w:hAnsi="MinionPro-Regular" w:eastAsia="MinionPro-Regular" w:cs="MinionPro-Regular"/>
      <w:color w:val="000000"/>
      <w:kern w:val="2"/>
      <w:sz w:val="24"/>
      <w:szCs w:val="24"/>
      <w:lang w:val="en-GB" w:eastAsia="hi-IN" w:bidi="hi-IN"/>
    </w:rPr>
  </w:style>
  <w:style w:type="paragraph" w:styleId="BasicParagraph">
    <w:name w:val="[Basic Paragraph]"/>
    <w:basedOn w:val="NoParagraphStyle"/>
    <w:qFormat/>
    <w:pPr/>
    <w:rPr/>
  </w:style>
  <w:style w:type="paragraph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Untitled1">
    <w:name w:val="Untitled1"/>
    <w:basedOn w:val="Footer"/>
    <w:qFormat/>
    <w:pPr>
      <w:tabs>
        <w:tab w:val="clear" w:pos="708"/>
        <w:tab w:val="left" w:pos="3005" w:leader="none"/>
        <w:tab w:val="left" w:pos="5272" w:leader="none"/>
        <w:tab w:val="left" w:pos="7540" w:leader="none"/>
      </w:tabs>
    </w:pPr>
    <w:rPr/>
  </w:style>
  <w:style w:type="paragraph" w:styleId="BodyTextIndent">
    <w:name w:val="Body Text Indent"/>
    <w:basedOn w:val="BodyText"/>
    <w:pPr>
      <w:spacing w:before="0" w:after="0"/>
      <w:ind w:firstLine="283" w:start="0" w:end="0"/>
    </w:pPr>
    <w:rPr/>
  </w:style>
  <w:style w:type="paragraph" w:styleId="Nadpis10">
    <w:name w:val="Nadpis 10"/>
    <w:basedOn w:val="Nadpis"/>
    <w:next w:val="BodyText"/>
    <w:qFormat/>
    <w:pPr>
      <w:numPr>
        <w:ilvl w:val="0"/>
        <w:numId w:val="0"/>
      </w:numPr>
      <w:tabs>
        <w:tab w:val="clear" w:pos="708"/>
        <w:tab w:val="left" w:pos="1584" w:leader="none"/>
      </w:tabs>
      <w:ind w:hanging="1584" w:start="1584" w:end="0"/>
      <w:outlineLvl w:val="8"/>
    </w:pPr>
    <w:rPr>
      <w:bCs/>
      <w:i/>
      <w:sz w:val="28"/>
      <w:szCs w:val="21"/>
    </w:rPr>
  </w:style>
  <w:style w:type="paragraph" w:styleId="Text">
    <w:name w:val="Text"/>
    <w:basedOn w:val="Titulek1"/>
    <w:qFormat/>
    <w:pPr/>
    <w:rPr/>
  </w:style>
  <w:style w:type="paragraph" w:styleId="Zpatvlevo">
    <w:name w:val="Zápatí vlevo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ignature">
    <w:name w:val="Signature"/>
    <w:basedOn w:val="Normal"/>
    <w:pPr>
      <w:suppressLineNumbers/>
    </w:pPr>
    <w:rPr/>
  </w:style>
  <w:style w:type="paragraph" w:styleId="Textkomente1">
    <w:name w:val="Text komentáře1"/>
    <w:basedOn w:val="BodyText"/>
    <w:qFormat/>
    <w:pPr>
      <w:spacing w:before="0" w:after="0"/>
      <w:ind w:hanging="0" w:start="2268" w:end="0"/>
    </w:pPr>
    <w:rPr/>
  </w:style>
  <w:style w:type="paragraph" w:styleId="Odsazenseznamu">
    <w:name w:val="Odsazení seznamu"/>
    <w:basedOn w:val="BodyText"/>
    <w:qFormat/>
    <w:pPr>
      <w:tabs>
        <w:tab w:val="clear" w:pos="708"/>
        <w:tab w:val="left" w:pos="2835" w:leader="none"/>
      </w:tabs>
      <w:spacing w:before="0" w:after="0"/>
      <w:ind w:hanging="2551" w:start="2835" w:end="0"/>
    </w:pPr>
    <w:rPr/>
  </w:style>
  <w:style w:type="paragraph" w:styleId="BalloonText">
    <w:name w:val="Balloon Text"/>
    <w:basedOn w:val="Normal"/>
    <w:qFormat/>
    <w:pPr/>
    <w:rPr>
      <w:rFonts w:ascii="Segoe UI" w:hAnsi="Segoe UI" w:cs="Mangal"/>
      <w:sz w:val="18"/>
      <w:szCs w:val="16"/>
    </w:rPr>
  </w:style>
  <w:style w:type="paragraph" w:styleId="1policieceskerepubliky">
    <w:name w:val="_1policie_ceske republiky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center"/>
    </w:pPr>
    <w:rPr>
      <w:rFonts w:ascii="Arial Black" w:hAnsi="Arial Black" w:cs="Arial Black" w:eastAsia="Times New Roman"/>
      <w:b/>
      <w:bCs/>
      <w:caps/>
      <w:color w:val="auto"/>
      <w:spacing w:val="60"/>
      <w:kern w:val="0"/>
      <w:sz w:val="36"/>
      <w:szCs w:val="36"/>
      <w:lang w:val="cs-CZ" w:eastAsia="cs-CZ" w:bidi="ar-SA"/>
    </w:rPr>
  </w:style>
  <w:style w:type="paragraph" w:styleId="2mestskereditelstvibrno">
    <w:name w:val="_2mestske_reditelstvi_brno"/>
    <w:qFormat/>
    <w:pPr>
      <w:widowControl/>
      <w:suppressAutoHyphens w:val="true"/>
      <w:kinsoku w:val="true"/>
      <w:overflowPunct w:val="true"/>
      <w:autoSpaceDE w:val="true"/>
      <w:bidi w:val="0"/>
      <w:spacing w:before="120" w:after="0"/>
      <w:jc w:val="center"/>
    </w:pPr>
    <w:rPr>
      <w:rFonts w:ascii="Arial Black" w:hAnsi="Arial Black" w:cs="Arial Black" w:eastAsia="Times New Roman"/>
      <w:b/>
      <w:bCs/>
      <w:color w:val="auto"/>
      <w:spacing w:val="88"/>
      <w:kern w:val="0"/>
      <w:sz w:val="32"/>
      <w:szCs w:val="32"/>
      <w:lang w:val="cs-CZ" w:eastAsia="cs-CZ" w:bidi="ar-SA"/>
    </w:rPr>
  </w:style>
  <w:style w:type="paragraph" w:styleId="3utvaradresa">
    <w:name w:val="_3_utvar_adresa"/>
    <w:qFormat/>
    <w:pPr>
      <w:widowControl/>
      <w:suppressAutoHyphens w:val="true"/>
      <w:kinsoku w:val="true"/>
      <w:overflowPunct w:val="true"/>
      <w:autoSpaceDE w:val="true"/>
      <w:bidi w:val="0"/>
      <w:spacing w:before="120" w:after="120"/>
      <w:jc w:val="center"/>
    </w:pPr>
    <w:rPr>
      <w:rFonts w:ascii="Arial" w:hAnsi="Arial" w:cs="Arial" w:eastAsia="Times New Roman"/>
      <w:i/>
      <w:iCs/>
      <w:caps/>
      <w:color w:val="auto"/>
      <w:kern w:val="0"/>
      <w:sz w:val="20"/>
      <w:szCs w:val="20"/>
      <w:lang w:val="cs-CZ" w:eastAsia="cs-CZ" w:bidi="ar-SA"/>
    </w:rPr>
  </w:style>
  <w:style w:type="paragraph" w:styleId="ListParagraph">
    <w:name w:val="List Paragraph"/>
    <w:basedOn w:val="Normal"/>
    <w:qFormat/>
    <w:pPr>
      <w:spacing w:before="0" w:after="0"/>
      <w:ind w:hanging="0" w:start="720" w:end="0"/>
      <w:contextualSpacing/>
    </w:pPr>
    <w:rPr>
      <w:rFonts w:cs="Mangal"/>
    </w:rPr>
  </w:style>
  <w:style w:type="paragraph" w:styleId="Default">
    <w:name w:val="Default"/>
    <w:qFormat/>
    <w:pPr>
      <w:widowControl/>
      <w:suppressAutoHyphens w:val="true"/>
      <w:kinsoku w:val="true"/>
      <w:overflowPunct w:val="true"/>
      <w:autoSpaceDE w:val="true"/>
      <w:bidi w:val="0"/>
      <w:spacing w:before="0" w:after="0"/>
      <w:jc w:val="start"/>
    </w:pPr>
    <w:rPr>
      <w:rFonts w:ascii="Arial" w:hAnsi="Arial" w:cs="Arial" w:eastAsia="Times New Roman"/>
      <w:color w:val="000000"/>
      <w:kern w:val="0"/>
      <w:sz w:val="24"/>
      <w:szCs w:val="24"/>
      <w:lang w:val="cs-CZ" w:eastAsia="en-US" w:bidi="ar-SA"/>
    </w:rPr>
  </w:style>
  <w:style w:type="paragraph" w:styleId="FootnoteText">
    <w:name w:val="Footnote Text"/>
    <w:basedOn w:val="Normal"/>
    <w:pPr/>
    <w:rPr>
      <w:rFonts w:cs="Mangal"/>
      <w:sz w:val="20"/>
      <w:szCs w:val="18"/>
    </w:rPr>
  </w:style>
  <w:style w:type="paragraph" w:styleId="HTMLPreformatted">
    <w:name w:val="HTML Preformatted"/>
    <w:basedOn w:val="Normal"/>
    <w:qFormat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eastAsia="Times New Roman" w:cs="Courier New"/>
      <w:kern w:val="0"/>
      <w:sz w:val="20"/>
      <w:szCs w:val="20"/>
      <w:lang w:val="en-GB" w:eastAsia="en-GB" w:bidi="ar-SA"/>
    </w:rPr>
  </w:style>
  <w:style w:type="paragraph" w:styleId="NormalWeb">
    <w:name w:val="Normal (Web)"/>
    <w:basedOn w:val="Normal"/>
    <w:qFormat/>
    <w:pPr>
      <w:suppressAutoHyphens w:val="false"/>
      <w:spacing w:before="280" w:after="280"/>
    </w:pPr>
    <w:rPr>
      <w:rFonts w:ascii="Times New Roman" w:hAnsi="Times New Roman" w:eastAsia="Times New Roman" w:cs="Times New Roman"/>
      <w:kern w:val="0"/>
      <w:sz w:val="24"/>
      <w:lang w:val="en-GB" w:eastAsia="en-GB" w:bidi="ar-SA"/>
    </w:rPr>
  </w:style>
  <w:style w:type="paragraph" w:styleId="annotationtext">
    <w:name w:val="annotation text"/>
    <w:basedOn w:val="Normal"/>
    <w:qFormat/>
    <w:pPr/>
    <w:rPr>
      <w:rFonts w:cs="Mangal"/>
      <w:sz w:val="20"/>
      <w:szCs w:val="18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western">
    <w:name w:val="western"/>
    <w:basedOn w:val="Normal"/>
    <w:qFormat/>
    <w:pPr>
      <w:suppressAutoHyphens w:val="false"/>
      <w:spacing w:before="280" w:after="119"/>
    </w:pPr>
    <w:rPr>
      <w:rFonts w:eastAsia="Times New Roman" w:cs="Arial"/>
      <w:kern w:val="0"/>
      <w:szCs w:val="22"/>
      <w:lang w:eastAsia="cs-CZ" w:bidi="ar-SA"/>
    </w:rPr>
  </w:style>
  <w:style w:type="paragraph" w:styleId="Revision">
    <w:name w:val="Revision"/>
    <w:qFormat/>
    <w:pPr>
      <w:widowControl/>
      <w:suppressAutoHyphens w:val="false"/>
      <w:kinsoku w:val="true"/>
      <w:overflowPunct w:val="true"/>
      <w:autoSpaceDE w:val="true"/>
      <w:bidi w:val="0"/>
      <w:spacing w:before="0" w:after="0"/>
      <w:jc w:val="start"/>
    </w:pPr>
    <w:rPr>
      <w:rFonts w:ascii="Arial" w:hAnsi="Arial" w:eastAsia="SimSun" w:cs="Mangal"/>
      <w:color w:val="auto"/>
      <w:kern w:val="2"/>
      <w:sz w:val="22"/>
      <w:szCs w:val="24"/>
      <w:lang w:val="cs-CZ" w:eastAsia="hi-IN" w:bidi="hi-IN"/>
    </w:rPr>
  </w:style>
  <w:style w:type="paragraph" w:styleId="NormalTable">
    <w:name w:val="Normal Table"/>
    <w:qFormat/>
    <w:pPr>
      <w:widowControl/>
      <w:kinsoku w:val="true"/>
      <w:overflowPunct w:val="true"/>
      <w:autoSpaceDE w:val="true"/>
      <w:bidi w:val="0"/>
      <w:spacing w:lineRule="auto" w:line="256" w:before="0" w:after="160"/>
      <w:jc w:val="start"/>
      <w:textAlignment w:val="auto"/>
    </w:pPr>
    <w:rPr>
      <w:rFonts w:ascii="Calibri" w:hAnsi="Calibri" w:eastAsia="Cambria Math" w:cs="Times New Roman"/>
      <w:color w:val="auto"/>
      <w:kern w:val="2"/>
      <w:sz w:val="22"/>
      <w:szCs w:val="22"/>
      <w:lang w:val="cs-CZ" w:eastAsia="en-US" w:bidi="ar-SA"/>
    </w:rPr>
  </w:style>
  <w:style w:type="paragraph" w:styleId="TableGrid">
    <w:name w:val="Table Grid"/>
    <w:basedOn w:val="NormalTable"/>
    <w:qFormat/>
    <w:pPr>
      <w:spacing w:lineRule="auto" w:line="240" w:before="0" w:after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nic.cz/files/documents/20220106_-_Zasady_zpracovani_osobnich_udaju_-_revize_cl_9_bez_revizi.pdf" TargetMode="External"/><Relationship Id="rId3" Type="http://schemas.openxmlformats.org/officeDocument/2006/relationships/hyperlink" Target="http://www.bezpecnyinternet.cz/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Application>LibreOffice/24.2.4.2$Windows_X86_64 LibreOffice_project/51a6219feb6075d9a4c46691dcfe0cd9c4fff3c2</Application>
  <AppVersion>15.0000</AppVersion>
  <Pages>4</Pages>
  <Words>736</Words>
  <Characters>4232</Characters>
  <CharactersWithSpaces>4927</CharactersWithSpaces>
  <Paragraphs>97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2023-04-11T09:58:00Z</dcterms:created>
  <dc:creator>Zuzana Durajová</dc:creator>
  <dc:description/>
  <dc:language>en-US</dc:language>
  <cp:lastModifiedBy/>
  <cp:lastPrinted>2023-04-12T08:40:00Z</cp:lastPrinted>
  <dcterms:modified xsi:type="dcterms:W3CDTF">2024-07-11T12:51:37Z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